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5798D" w14:textId="3A6075E5" w:rsidR="00BC0AE3" w:rsidRDefault="00871793" w:rsidP="004C1ACD">
      <w:pPr>
        <w:tabs>
          <w:tab w:val="left" w:pos="7810"/>
        </w:tabs>
      </w:pPr>
      <w:r>
        <w:t>Příloha 1a</w:t>
      </w:r>
      <w:r w:rsidR="00DB1DE7">
        <w:t xml:space="preserve"> SOD</w:t>
      </w:r>
      <w:r w:rsidR="004C1ACD">
        <w:tab/>
      </w:r>
    </w:p>
    <w:sdt>
      <w:sdtPr>
        <w:rPr>
          <w:rFonts w:asciiTheme="minorHAnsi" w:eastAsia="Times New Roman" w:hAnsiTheme="minorHAnsi" w:cs="Times New Roman"/>
          <w:color w:val="auto"/>
          <w:sz w:val="22"/>
          <w:szCs w:val="24"/>
          <w:lang w:eastAsia="en-US"/>
        </w:rPr>
        <w:id w:val="-1943598190"/>
        <w:docPartObj>
          <w:docPartGallery w:val="Table of Contents"/>
          <w:docPartUnique/>
        </w:docPartObj>
      </w:sdtPr>
      <w:sdtEndPr>
        <w:rPr>
          <w:rFonts w:eastAsiaTheme="minorHAnsi" w:cstheme="minorBidi"/>
          <w:b/>
          <w:bCs/>
          <w:sz w:val="18"/>
          <w:szCs w:val="20"/>
        </w:rPr>
      </w:sdtEndPr>
      <w:sdtContent>
        <w:sdt>
          <w:sdtPr>
            <w:rPr>
              <w:rFonts w:asciiTheme="minorHAnsi" w:eastAsia="Times New Roman" w:hAnsiTheme="minorHAnsi" w:cs="Times New Roman"/>
              <w:color w:val="auto"/>
              <w:sz w:val="22"/>
              <w:szCs w:val="24"/>
              <w:lang w:eastAsia="en-US"/>
            </w:rPr>
            <w:id w:val="-1883160384"/>
            <w:docPartObj>
              <w:docPartGallery w:val="Table of Contents"/>
              <w:docPartUnique/>
            </w:docPartObj>
          </w:sdtPr>
          <w:sdtEndPr>
            <w:rPr>
              <w:lang w:eastAsia="cs-CZ"/>
            </w:rPr>
          </w:sdtEndPr>
          <w:sdtContent>
            <w:p w14:paraId="4E3A8EE3" w14:textId="77777777" w:rsidR="00BC0AE3" w:rsidRDefault="00BC0AE3" w:rsidP="00BC0AE3">
              <w:pPr>
                <w:pStyle w:val="Nadpisobsahu"/>
              </w:pPr>
              <w:r>
                <w:t>Obsah</w:t>
              </w:r>
            </w:p>
            <w:p w14:paraId="463090AB" w14:textId="6320A8AB" w:rsidR="00BC0AE3" w:rsidRPr="00BD72F4" w:rsidRDefault="00B179B6" w:rsidP="00A15E69">
              <w:pPr>
                <w:pStyle w:val="Obsah1"/>
              </w:pPr>
            </w:p>
          </w:sdtContent>
        </w:sdt>
        <w:p w14:paraId="25603DD5" w14:textId="2DBE1879" w:rsidR="000E339B" w:rsidRDefault="00BC0AE3">
          <w:pPr>
            <w:pStyle w:val="Obsah1"/>
            <w:rPr>
              <w:rFonts w:eastAsiaTheme="minorEastAsia" w:cstheme="minorBidi"/>
              <w:noProof/>
              <w:szCs w:val="22"/>
            </w:rPr>
          </w:pPr>
          <w:r w:rsidRPr="00BD72F4">
            <w:rPr>
              <w:sz w:val="18"/>
              <w:szCs w:val="20"/>
            </w:rPr>
            <w:fldChar w:fldCharType="begin"/>
          </w:r>
          <w:r w:rsidRPr="00BD72F4">
            <w:rPr>
              <w:sz w:val="18"/>
              <w:szCs w:val="20"/>
            </w:rPr>
            <w:instrText xml:space="preserve"> TOC \o "1-3" \h \z \u </w:instrText>
          </w:r>
          <w:r w:rsidRPr="00BD72F4">
            <w:rPr>
              <w:sz w:val="18"/>
              <w:szCs w:val="20"/>
            </w:rPr>
            <w:fldChar w:fldCharType="separate"/>
          </w:r>
          <w:hyperlink w:anchor="_Toc179808428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ÚČEL A CÍL STAVBY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_Toc179808428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2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7830CA2D" w14:textId="1626A657" w:rsidR="000E339B" w:rsidRDefault="00B179B6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29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DEFINICE A ROZSAH STAVBY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_Toc179808429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4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02C9213A" w14:textId="552A8A07" w:rsidR="000E339B" w:rsidRDefault="00B179B6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0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STAVENIŠTĚ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_Toc179808430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6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790C71BA" w14:textId="625A337C" w:rsidR="000E339B" w:rsidRDefault="00B179B6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1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TECHNICKÁ INFRASTRUKTURA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_Toc179808431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6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6D73ED99" w14:textId="52D1009A" w:rsidR="000E339B" w:rsidRDefault="00B179B6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2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NAPOJENÍ NA DOPRAVNÍ INFRASTRUKTURU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_Toc179808432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7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136EEF43" w14:textId="31EFA0E0" w:rsidR="000E339B" w:rsidRDefault="00B179B6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3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STAN</w:t>
            </w:r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D</w:t>
            </w:r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ARD PROVEDENÍ STAVBY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_Toc179808433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7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21DD8760" w14:textId="6E8A3EFF" w:rsidR="000E339B" w:rsidRDefault="00B179B6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4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DOKUMENTACE SKUTEČNÉHO PROVEDENÍ STAVBY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_Toc179808434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9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4A9F43E4" w14:textId="7A7F30B4" w:rsidR="000E339B" w:rsidRDefault="00B179B6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5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TECHNICKÉ ST</w:t>
            </w:r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A</w:t>
            </w:r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NDARDY, NORMY A VYHLÁŠKY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_Toc179808435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9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5AFC6FBF" w14:textId="35FC20D7" w:rsidR="000E339B" w:rsidRDefault="00B179B6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6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KONTROLNÍ DNY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_Toc179808436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9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2157DE23" w14:textId="6B631A6B" w:rsidR="000E339B" w:rsidRDefault="00B179B6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7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PROVOZNÍ ŘÁDY – OBJEKTU A PROVOZNÍCH CELKŮ, PŘÍRUČKY PRO PROVOZ A ÚDRŽBU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_Toc179808437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10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42F19FD5" w14:textId="365B7FDD" w:rsidR="000E339B" w:rsidRDefault="00B179B6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8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ZAŠKOLENÍ PERSONÁLU OBJEDNATELE A PROVOZOVATELE PRO PROVOZOVÁNÍ A ÚDRŽBU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_Toc179808438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12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4A8D9448" w14:textId="71AF8C90" w:rsidR="000E339B" w:rsidRDefault="00B179B6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9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DOKONČENÍ STAVBY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_Toc179808439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13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347E6932" w14:textId="485D8AF9" w:rsidR="000E339B" w:rsidRDefault="00B179B6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40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PŘÍLOHY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_Toc179808440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13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0852AE52" w14:textId="026CDCD3" w:rsidR="00BC0AE3" w:rsidRDefault="00BC0AE3" w:rsidP="00BC0AE3">
          <w:pPr>
            <w:spacing w:after="0" w:line="240" w:lineRule="auto"/>
            <w:rPr>
              <w:b/>
              <w:bCs/>
              <w:sz w:val="18"/>
              <w:szCs w:val="20"/>
            </w:rPr>
          </w:pPr>
          <w:r w:rsidRPr="00BD72F4">
            <w:rPr>
              <w:b/>
              <w:bCs/>
              <w:sz w:val="18"/>
              <w:szCs w:val="20"/>
            </w:rPr>
            <w:fldChar w:fldCharType="end"/>
          </w:r>
        </w:p>
      </w:sdtContent>
    </w:sdt>
    <w:p w14:paraId="724CCF60" w14:textId="77777777" w:rsidR="00BC0AE3" w:rsidRDefault="00BC0AE3"/>
    <w:p w14:paraId="13602754" w14:textId="39B510A8" w:rsidR="00BC0AE3" w:rsidRDefault="00BC0AE3">
      <w:r>
        <w:br w:type="page"/>
      </w:r>
    </w:p>
    <w:p w14:paraId="21716045" w14:textId="77777777" w:rsidR="0074233D" w:rsidRPr="00BC0AE3" w:rsidRDefault="0074233D"/>
    <w:p w14:paraId="0B6DF01D" w14:textId="66D70AD7" w:rsidR="00B51853" w:rsidRDefault="00B51853" w:rsidP="00B51853">
      <w:r>
        <w:t>Slova a výrazy v tomto dokumentu psané s velkým počátečním písmenem mají stejný význam, jaký je jim připisován ve Smluvních podmínkách, ke kterým je tento dokument přiložen.</w:t>
      </w:r>
    </w:p>
    <w:p w14:paraId="6B7DB6BC" w14:textId="62E51462" w:rsidR="00474557" w:rsidRDefault="00474557" w:rsidP="00474557">
      <w:pPr>
        <w:jc w:val="both"/>
      </w:pPr>
      <w:r>
        <w:t xml:space="preserve">Pokud není v rámci Požadavků </w:t>
      </w:r>
      <w:r w:rsidR="00CE597B">
        <w:t>Ob</w:t>
      </w:r>
      <w:r>
        <w:t xml:space="preserve">jednatele a jeho příloh upřesněno či stanoveno je </w:t>
      </w:r>
      <w:r w:rsidR="00634DDB">
        <w:t>Zhotovitel</w:t>
      </w:r>
      <w:r>
        <w:t xml:space="preserve"> povinen dodržovat normy, vyhlášky a zákony v platném znění.</w:t>
      </w:r>
    </w:p>
    <w:p w14:paraId="68C9086D" w14:textId="77777777" w:rsidR="00A260C7" w:rsidRDefault="00A260C7" w:rsidP="00B51853"/>
    <w:p w14:paraId="3C6F3A0C" w14:textId="70AA8B4B" w:rsidR="00BC0AE3" w:rsidRPr="00BC0AE3" w:rsidRDefault="00BC0AE3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0" w:name="_Toc122524258"/>
      <w:bookmarkStart w:id="1" w:name="_Toc179808428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ÚČEL A CÍL STAVBY</w:t>
      </w:r>
      <w:bookmarkEnd w:id="0"/>
      <w:bookmarkEnd w:id="1"/>
    </w:p>
    <w:p w14:paraId="3C439677" w14:textId="25306D55" w:rsidR="00886510" w:rsidRDefault="00886510" w:rsidP="00886510">
      <w:pPr>
        <w:pStyle w:val="Normlnpsmo"/>
        <w:rPr>
          <w:rFonts w:cstheme="minorHAnsi"/>
        </w:rPr>
      </w:pPr>
      <w:r w:rsidRPr="00C451F4">
        <w:rPr>
          <w:rFonts w:cstheme="minorHAnsi"/>
        </w:rPr>
        <w:t>Veřejná vysoká škola s názvem Univerzita Jana Evangelisty Purkyně v Ústí nad Labem vznikla v roce 1991. Od doby svého vzniku, kdy měla univerzita tři fakulty a dva ústavy, zaznamenala výrazný rozvoj.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>Na základě smlouvy o vzájemné spolupráci mezi Ústeckým krajem, Statutárním městem Ústí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 xml:space="preserve">nad Labem, Masarykovou nemocnicí v Ústí n. L. a UJEP byl potvrzen společný zájem o přípravu </w:t>
      </w:r>
      <w:r w:rsidRPr="00C451F4">
        <w:rPr>
          <w:rFonts w:cstheme="minorHAnsi"/>
        </w:rPr>
        <w:br/>
        <w:t>a realizaci projektu Kampus UJEP v bývalém areálu Masarykovy nemocnice v Pasteurově ul. v Ústí n. L. Všechny pozemky a budovy v daném areálu byly v roce 2006 převedeny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 xml:space="preserve">na univerzitu. Převod nemovitostí pro Kampus UJEP umožnil univerzitě podstatným způsob zlepšit prostorovou a dislokační situaci jednotlivých pracovišť, která byla rozmístěna v mnoha objektech </w:t>
      </w:r>
      <w:r>
        <w:rPr>
          <w:rFonts w:cstheme="minorHAnsi"/>
        </w:rPr>
        <w:t>na katastrálním území města</w:t>
      </w:r>
      <w:r w:rsidRPr="00C451F4">
        <w:rPr>
          <w:rFonts w:cstheme="minorHAnsi"/>
        </w:rPr>
        <w:t xml:space="preserve"> Ústí nad Labem. UJEP postupně realizuje investiční strategii formou nové výstavby a rekonstrukce stávajících objektů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>za cílem dokončení Kampusu UJEP a jeho návazných pracovišť.</w:t>
      </w:r>
      <w:r>
        <w:rPr>
          <w:rFonts w:cstheme="minorHAnsi"/>
        </w:rPr>
        <w:t xml:space="preserve"> </w:t>
      </w:r>
    </w:p>
    <w:p w14:paraId="07F02AD3" w14:textId="77777777" w:rsidR="00886510" w:rsidRPr="00C451F4" w:rsidRDefault="00886510" w:rsidP="00886510">
      <w:pPr>
        <w:pStyle w:val="Normlnpsmo"/>
        <w:rPr>
          <w:rFonts w:cstheme="minorHAnsi"/>
        </w:rPr>
      </w:pPr>
      <w:r w:rsidRPr="00C451F4">
        <w:rPr>
          <w:rFonts w:cstheme="minorHAnsi"/>
        </w:rPr>
        <w:t>Univerzita Jana Evangelisty Purkyně v Ústí nad Labem (UJEP) (https://www.ujep.cz) je nejvýznamnější a nenahraditelnou vědecko-výzkumnou a vzdělávací institucí v Ústeckém kraji.</w:t>
      </w:r>
      <w:r>
        <w:rPr>
          <w:rFonts w:cstheme="minorHAnsi"/>
        </w:rPr>
        <w:t xml:space="preserve">  N</w:t>
      </w:r>
      <w:r w:rsidRPr="00C451F4">
        <w:rPr>
          <w:rFonts w:cstheme="minorHAnsi"/>
        </w:rPr>
        <w:t>aplňuje roli nejvýznamnější a nezastupitelné vědecko-výzkumné, umělecké a vzdělávací instituce Ústeckého kraje a roli významného aktéra a partnera v sociálně ekonomických vztazích na regionální, národní a mezinárodní úrovni. Hlavním posláním UJEP je šířit vzdělanost, chránit poznané, prosazovat principy svobodného myšlení, nezávislého vědeckého bádání a umělecké tvorby, a všestranná podpora tvůrčího ducha jednotlivce i společnosti. UJEP je názorově pestré společenství studentů a zaměstnanců, silná, konstruktivní a uznávaná instituce, vytvářející stabilní mezinárodní vazby, s jasně vyprofilovanými excelentními interdisciplinárními vědeckovýzkumnými a uměleckými směry</w:t>
      </w:r>
      <w:r>
        <w:rPr>
          <w:rFonts w:cstheme="minorHAnsi"/>
        </w:rPr>
        <w:t>,</w:t>
      </w:r>
      <w:r w:rsidRPr="0016340F">
        <w:rPr>
          <w:rFonts w:cstheme="minorHAnsi"/>
        </w:rPr>
        <w:t xml:space="preserve"> </w:t>
      </w:r>
      <w:r w:rsidRPr="00C451F4">
        <w:rPr>
          <w:rFonts w:cstheme="minorHAnsi"/>
        </w:rPr>
        <w:t>spolupracující s výzkumnou a aplikační sférou, s veřejnou správou, s regionálním školstvím, a přispívající svými aktivitami k podpoře rozvoje regionu.</w:t>
      </w:r>
      <w:r>
        <w:rPr>
          <w:rFonts w:cstheme="minorHAnsi"/>
        </w:rPr>
        <w:t xml:space="preserve"> P</w:t>
      </w:r>
      <w:r w:rsidRPr="00C451F4">
        <w:rPr>
          <w:rFonts w:cstheme="minorHAnsi"/>
        </w:rPr>
        <w:t>ři dosahování stanovených strategických cílů rozvoje ctí své společenské poslání – být aktivní nositelkou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>a šiřitelkou vzdělanosti, morálních a společenských hodnot</w:t>
      </w:r>
      <w:r>
        <w:rPr>
          <w:rFonts w:cstheme="minorHAnsi"/>
        </w:rPr>
        <w:t>.</w:t>
      </w:r>
    </w:p>
    <w:p w14:paraId="23A7A118" w14:textId="6E7E9105" w:rsidR="00886510" w:rsidRDefault="00886510" w:rsidP="00886510">
      <w:pPr>
        <w:pStyle w:val="Normlnpsmo"/>
        <w:rPr>
          <w:rFonts w:cstheme="minorHAnsi"/>
        </w:rPr>
      </w:pPr>
      <w:r w:rsidRPr="00C451F4">
        <w:rPr>
          <w:rFonts w:cstheme="minorHAnsi"/>
        </w:rPr>
        <w:t xml:space="preserve">UJEP má </w:t>
      </w:r>
      <w:r>
        <w:rPr>
          <w:rFonts w:cstheme="minorHAnsi"/>
        </w:rPr>
        <w:t xml:space="preserve">v současné době </w:t>
      </w:r>
      <w:r w:rsidRPr="00C451F4">
        <w:rPr>
          <w:rFonts w:cstheme="minorHAnsi"/>
        </w:rPr>
        <w:t>8 fakult (Fakulta umění a designu, Filozofická fakulta, Pedagogická fakulta, Fakulta životního prostředí, Fakulta zdravotnických studií, Fakulta strojního inženýrství, Přírodovědecká fakulta, Fakulta sociálně-ekonomická) a nabízí tedy širokou škálu studijních programů a specializací se zaměřením na nejrozmanitější obory. Počet studentů univerzity přesahuje 8 000, ročně UJEP generuje cca 1 500 absolventů.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>Univerzita Jana Evangelisty Purkyně se podílí na celé řadě projektů zaměřených na rozvoj vědy, techniky a zkvalitňování života v regionu. UJEP je</w:t>
      </w:r>
      <w:r>
        <w:rPr>
          <w:rFonts w:cstheme="minorHAnsi"/>
        </w:rPr>
        <w:t xml:space="preserve"> také</w:t>
      </w:r>
      <w:r w:rsidRPr="00C451F4">
        <w:rPr>
          <w:rFonts w:cstheme="minorHAnsi"/>
        </w:rPr>
        <w:t xml:space="preserve"> držitelem prestižního ocenění HR </w:t>
      </w:r>
      <w:proofErr w:type="spellStart"/>
      <w:r w:rsidRPr="00C451F4">
        <w:rPr>
          <w:rFonts w:cstheme="minorHAnsi"/>
        </w:rPr>
        <w:t>Awards</w:t>
      </w:r>
      <w:proofErr w:type="spellEnd"/>
      <w:r w:rsidRPr="00C451F4">
        <w:rPr>
          <w:rFonts w:cstheme="minorHAnsi"/>
        </w:rPr>
        <w:t xml:space="preserve"> udělovaného Evropskou komisí za excelenci v péči o lidské zdroje ve vědeckém prostředí.</w:t>
      </w:r>
    </w:p>
    <w:p w14:paraId="615DB8B0" w14:textId="0D6A0CE4" w:rsidR="00B75760" w:rsidRPr="00B75760" w:rsidRDefault="00B75760" w:rsidP="00B75760">
      <w:pPr>
        <w:pStyle w:val="Normlnpsmo"/>
      </w:pPr>
      <w:r w:rsidRPr="00B75760">
        <w:lastRenderedPageBreak/>
        <w:t>Projekt</w:t>
      </w:r>
      <w:r>
        <w:t xml:space="preserve"> </w:t>
      </w:r>
      <w:r w:rsidRPr="001E3B51">
        <w:rPr>
          <w:rFonts w:cstheme="minorHAnsi"/>
          <w:b/>
          <w:bCs/>
        </w:rPr>
        <w:t>„</w:t>
      </w:r>
      <w:r>
        <w:rPr>
          <w:rFonts w:cstheme="minorHAnsi"/>
          <w:b/>
          <w:bCs/>
        </w:rPr>
        <w:t>RUR – Region univerzitě univerzita regionu</w:t>
      </w:r>
      <w:r w:rsidRPr="001E3B51">
        <w:rPr>
          <w:rFonts w:cstheme="minorHAnsi"/>
          <w:b/>
          <w:bCs/>
        </w:rPr>
        <w:t>“</w:t>
      </w:r>
      <w:r w:rsidRPr="001E3B51">
        <w:rPr>
          <w:rFonts w:cstheme="minorHAnsi"/>
        </w:rPr>
        <w:t xml:space="preserve"> </w:t>
      </w:r>
      <w:r w:rsidRPr="00B75760">
        <w:t>představuje unikátní systémové řešení zaměřené na transformaci regionu, které překračuje běžné aktivity Univerzity Jana Evangelisty Purkyně (UJEP) a výrazně posiluje tzv. třetí roli univerzity. UJEP rozšiřuje ověřené aktivity v rámci Ústeckého kraje, přičemž prohlubuje spolupráci s klíčovými partnery z regionu a zaměřuje se na očekávanou oborovou transformaci kraje.</w:t>
      </w:r>
    </w:p>
    <w:p w14:paraId="63832435" w14:textId="77777777" w:rsidR="00B75760" w:rsidRPr="00B75760" w:rsidRDefault="00B75760" w:rsidP="00B75760">
      <w:pPr>
        <w:pStyle w:val="Normlnpsmo"/>
      </w:pPr>
      <w:r w:rsidRPr="00B75760">
        <w:t>Projektem „RUR – Region univerzitě, univerzita regionu“ se UJEP soustředí na modernizaci a rozvoj své infrastruktury, aby vyhovovala současným potřebám a výzvám vzdělávacího procesu. Univerzita má bohaté zkušenosti s realizací obdobně rozsáhlých projektů zaměřených na infrastrukturu a vzdělávací prostředí. Tyto projekty byly úspěšně dokončeny v souladu s plánovanými cíli, rozpočty a časovými harmonogramy, což potvrzuje schopnost univerzity efektivně řídit náročné projekty.</w:t>
      </w:r>
    </w:p>
    <w:p w14:paraId="3910F127" w14:textId="77777777" w:rsidR="00B75760" w:rsidRPr="00B75760" w:rsidRDefault="00B75760" w:rsidP="00B75760">
      <w:pPr>
        <w:pStyle w:val="Normlnpsmo"/>
      </w:pPr>
      <w:r w:rsidRPr="00B75760">
        <w:t>UJEP disponuje kvalifikovaným týmem projektových manažerů s bohatými zkušenostmi z oblasti řízení velkých investičních projektů. Tento tým je schopný efektivně plánovat, koordinovat a monitorovat všechny fáze projektu, včetně finančního řízení, řízení rizik a komunikace s externími partnery.</w:t>
      </w:r>
    </w:p>
    <w:p w14:paraId="5A002E39" w14:textId="77777777" w:rsidR="00B75760" w:rsidRPr="00B75760" w:rsidRDefault="00B75760" w:rsidP="00B75760">
      <w:pPr>
        <w:pStyle w:val="Normlnpsmo"/>
      </w:pPr>
      <w:r w:rsidRPr="00B75760">
        <w:t>Finanční stabilita UJEP, včetně možnosti spolufinancování projektu z vlastních zdrojů, je klíčovým faktorem zajištění udržitelnosti projektu, a to i v případě nepředvídaných výdajů. Projekt má silnou podporu vedení univerzity, což zajišťuje jeho propojení s dlouhodobými strategiemi rozvoje. Vedení se aktivně podílí na strategickém plánování a alokaci potřebných zdrojů pro úspěšné dokončení projektu.</w:t>
      </w:r>
    </w:p>
    <w:p w14:paraId="3D6BD7F0" w14:textId="379A0F5A" w:rsidR="00B75760" w:rsidRPr="00B75760" w:rsidRDefault="00B75760" w:rsidP="00B75760">
      <w:pPr>
        <w:pStyle w:val="Normlnpsmo"/>
      </w:pPr>
      <w:r w:rsidRPr="00B75760">
        <w:t>UJEP také disponuje technickým týmem, který je schopen zajistit odbornou přípravu, realizaci a následnou údržbu infrastruktury vytvořené v rámci projektu. Tento tým zahrnuje specialisty na stavebnictví, IT, energetiku a další technické obory.</w:t>
      </w:r>
      <w:r>
        <w:t xml:space="preserve"> </w:t>
      </w:r>
      <w:r w:rsidRPr="00B75760">
        <w:t>Díky těmto předpokladům je UJEP plně připravena úspěšně realizovat projekt, a tím přispět k dlouhodobému rozvoji a zlepšení kvality svého vzdělávacího prostředí.</w:t>
      </w:r>
    </w:p>
    <w:p w14:paraId="2456F60C" w14:textId="16B31CD4" w:rsidR="00B75760" w:rsidRPr="00B75760" w:rsidRDefault="00B75760" w:rsidP="00B75760">
      <w:pPr>
        <w:pStyle w:val="Normlnpsmo"/>
      </w:pPr>
      <w:r w:rsidRPr="00B75760">
        <w:t xml:space="preserve">Cílem klíčové aktivity 4 je prostřednictvím ověřených inovativních řešení realizovaných v areálu kampusu UJEP demonstrovat udržitelné a SMART přístupy v oblasti energetiky, změny klimatu, ochrany biodiverzity a udržitelné mobility. V rámci tohoto projektu bude vybudováno </w:t>
      </w:r>
      <w:r w:rsidR="006A27C5">
        <w:t>Environmentální Centrum</w:t>
      </w:r>
      <w:r w:rsidRPr="00B75760">
        <w:t xml:space="preserve"> s významným dopadem na univerzitu, město i celý region. Toto centrum bude sloužit jako středisko sdružující zájemce o environmentální vzdělávání z různých fakult.</w:t>
      </w:r>
    </w:p>
    <w:p w14:paraId="3729DDC3" w14:textId="77777777" w:rsidR="00B75760" w:rsidRPr="00B75760" w:rsidRDefault="00B75760" w:rsidP="00B75760">
      <w:pPr>
        <w:pStyle w:val="Normlnpsmo"/>
      </w:pPr>
      <w:r w:rsidRPr="00B75760">
        <w:t>Ústecký kraj v současné době vykazuje nejnižší počet center environmentálního vzdělávání v celé České republice, přičemž ve městě Ústí nad Labem neexistuje žádné „kamenné“ ekocentrum. Výzkumy environmentální gramotnosti navíc ukazují, že žáci z tohoto kraje dosahují nejnižších výsledků. Areál kampusu UJEP a jeho úloha tak nabízí přirozené vyplnění tohoto nedostatku. Výzkum i realizace environmentální výchovy a vzdělávání k udržitelnému rozvoji jsou zde na vysoké úrovni a probíhají napříč fakultami (Pedagogická fakulta, Fakulta životního prostředí, Přírodovědecká fakulta a Fakulta umění a designu).</w:t>
      </w:r>
    </w:p>
    <w:p w14:paraId="5C2D4C8B" w14:textId="1DFAE8A0" w:rsidR="00B75760" w:rsidRPr="00B75760" w:rsidRDefault="00B75760" w:rsidP="00B75760">
      <w:pPr>
        <w:pStyle w:val="Normlnpsmo"/>
      </w:pPr>
      <w:r w:rsidRPr="00B75760">
        <w:t xml:space="preserve">Vybudování nového </w:t>
      </w:r>
      <w:r w:rsidR="006A27C5">
        <w:t xml:space="preserve">Environmentálního Centra </w:t>
      </w:r>
      <w:r w:rsidRPr="00B75760">
        <w:t xml:space="preserve">bude mít zásadní vliv nejen na univerzitu, ale i na město a celý kraj. Na univerzitě bude centrum fungovat jako místo, kde se budou setkávat zájemci o environmentální vzdělávání z různých fakult. Budou zde realizovány vzdělávací programy, které budou zahrnovat i práce studentů, a centrum bude sloužit také k prezentaci udržitelných témat veřejnosti. Pro město Ústí nad Labem bude centrum poskytovat zázemí pro učitele všech stupňů škol při realizaci průřezového tématu environmentální výchovy, a to jak prostřednictvím výukových programů, tak </w:t>
      </w:r>
      <w:r w:rsidRPr="00B75760">
        <w:lastRenderedPageBreak/>
        <w:t>návštěv centra a přilehlé výukové zahrady. Environmentální výchova ve městě tak získá důstojné a funkční zázemí.</w:t>
      </w:r>
    </w:p>
    <w:p w14:paraId="50DE4E02" w14:textId="2CF1486D" w:rsidR="00B75760" w:rsidRPr="00B75760" w:rsidRDefault="00B75760" w:rsidP="00B75760">
      <w:pPr>
        <w:pStyle w:val="Normlnpsmo"/>
      </w:pPr>
      <w:r w:rsidRPr="00B75760">
        <w:t xml:space="preserve">Stavba tohoto centra bude výjimečná v mnoha ohledech. Z pozice </w:t>
      </w:r>
      <w:r w:rsidR="00634DDB">
        <w:t>Objednatel</w:t>
      </w:r>
      <w:r w:rsidRPr="00B75760">
        <w:t>e jsou kladeny vysoké nároky na podobu, provedení a funkčnost nového objektu. Účelem je vybudovat architektonicky, technologicky a energeticky kvalitní stavbu, která bude šetrná k životnímu prostředí i k uživatelům – klientům, personálu a návštěvníkům. Objekt bude navržen s nízkými provozními náklady a bude využívat obnovitelné zdroje energie.</w:t>
      </w:r>
    </w:p>
    <w:p w14:paraId="7B637093" w14:textId="6F12CFEC" w:rsidR="00B75760" w:rsidRPr="00B75760" w:rsidRDefault="00B75760" w:rsidP="00B75760">
      <w:pPr>
        <w:pStyle w:val="Normlnpsmo"/>
      </w:pPr>
      <w:r w:rsidRPr="00B75760">
        <w:t>Výstavba nového centra se řídí principy energeticky úsporných budov.</w:t>
      </w:r>
      <w:r w:rsidR="00EB5AA1">
        <w:t xml:space="preserve"> Výstavba nového centra environmentálního vzdělávání UJEP se bude řídit principy energeticky úsporných budov</w:t>
      </w:r>
      <w:r w:rsidR="002954C8">
        <w:t>.</w:t>
      </w:r>
      <w:r w:rsidR="00EB5AA1">
        <w:t xml:space="preserve"> </w:t>
      </w:r>
    </w:p>
    <w:p w14:paraId="0315395F" w14:textId="27C48732" w:rsidR="00B75760" w:rsidRPr="00B75760" w:rsidRDefault="006A27C5" w:rsidP="00B75760">
      <w:pPr>
        <w:pStyle w:val="Normlnpsmo"/>
      </w:pPr>
      <w:r>
        <w:t>Environmentální Centrum</w:t>
      </w:r>
      <w:r w:rsidR="00B75760" w:rsidRPr="00B75760">
        <w:t xml:space="preserve"> bude sloužit nejen univerzitě, ale také dalším zájemcům z Ústeckého kraje. Předpokládá se zvýšený zájem zejména z obcí v okolí krajského města. Plánovaná je také spolupráce s environmentálními centry v Litoměřicích a Litvínově. Centrum bude rovněž zázemím pro projektové aktivity v rámci iniciativy RUR, především pro „Podporu rozvoje environmentální gramotnosti učitelů“</w:t>
      </w:r>
      <w:r w:rsidR="00BA4592">
        <w:t xml:space="preserve">. </w:t>
      </w:r>
      <w:r>
        <w:t xml:space="preserve">Environmentální Centrum </w:t>
      </w:r>
      <w:r w:rsidR="00BA4592">
        <w:t xml:space="preserve">bude sloužit jako vzorový příklad toho, jak lze stavět udržitelné objekty. Budova bude navržena tak, aby ukázala inovativní metody řízení procesů, jako jsou vytápění, osvětlení, nakládání s odpady a vodou. Veškeré použité technologie musí být funkčně integrovány do budovy a zároveň sloužit jako praktická demonstrace pro výukové účely. Cílem je, aby se studenti mohli přímo učit o udržitelných technologiích a procesech, které budou v praxi viditelné a přístupné. </w:t>
      </w:r>
      <w:r w:rsidR="00B75760" w:rsidRPr="00B75760">
        <w:t>Součástí centra bude demonstrační a výuková zahrada, ovocný sad, jezírko</w:t>
      </w:r>
      <w:r w:rsidR="00BA4592">
        <w:t xml:space="preserve">, </w:t>
      </w:r>
      <w:r w:rsidR="00C63D8E">
        <w:t xml:space="preserve"> přístupové cesty, parkovací plocha, místo pro kola</w:t>
      </w:r>
      <w:r w:rsidR="00B75760" w:rsidRPr="00B75760">
        <w:t xml:space="preserve"> a venkovní učebna, které budou sloužit jak k výuce, tak k praktickým ukázkám udržitelných přístupů v praxi.</w:t>
      </w:r>
      <w:r w:rsidR="00EC6182">
        <w:t xml:space="preserve"> </w:t>
      </w:r>
    </w:p>
    <w:p w14:paraId="3616327E" w14:textId="054E3541" w:rsidR="00045EB6" w:rsidRPr="00045EB6" w:rsidRDefault="00045EB6" w:rsidP="00045EB6">
      <w:pPr>
        <w:spacing w:after="120" w:line="240" w:lineRule="auto"/>
        <w:jc w:val="both"/>
        <w:rPr>
          <w:rFonts w:ascii="Calibri" w:hAnsi="Calibri"/>
        </w:rPr>
      </w:pPr>
      <w:r w:rsidRPr="00045EB6">
        <w:rPr>
          <w:rFonts w:ascii="Calibri" w:hAnsi="Calibri"/>
        </w:rPr>
        <w:t>Cílem KA 4 je prostřednictvím realizace ověřených inovativních řešení v areálu kampusu UJEP demonstrovat na konkrétních příkladech udržitelné a SMART přístupy v oblasti energetiky, změny klimatu, ochranu biodiverzity a udržitelné mobility.</w:t>
      </w:r>
      <w:r>
        <w:rPr>
          <w:rFonts w:ascii="Calibri" w:hAnsi="Calibri"/>
        </w:rPr>
        <w:t xml:space="preserve"> </w:t>
      </w:r>
    </w:p>
    <w:p w14:paraId="4F98BCB1" w14:textId="090C1612" w:rsidR="005927B8" w:rsidRDefault="00826701" w:rsidP="00826701">
      <w:pPr>
        <w:spacing w:after="120" w:line="240" w:lineRule="auto"/>
        <w:jc w:val="both"/>
        <w:rPr>
          <w:rFonts w:ascii="Calibri" w:hAnsi="Calibri"/>
        </w:rPr>
      </w:pPr>
      <w:r w:rsidRPr="00826701">
        <w:rPr>
          <w:rFonts w:ascii="Calibri" w:hAnsi="Calibri"/>
        </w:rPr>
        <w:t>Stavba i její realizace je v</w:t>
      </w:r>
      <w:r w:rsidR="00A260C7">
        <w:rPr>
          <w:rFonts w:ascii="Calibri" w:hAnsi="Calibri"/>
        </w:rPr>
        <w:t> </w:t>
      </w:r>
      <w:r w:rsidRPr="00826701">
        <w:rPr>
          <w:rFonts w:ascii="Calibri" w:hAnsi="Calibri"/>
        </w:rPr>
        <w:t xml:space="preserve">mnoha směrech výjimečná (unikátnost </w:t>
      </w:r>
      <w:r w:rsidR="00A260C7">
        <w:rPr>
          <w:rFonts w:ascii="Calibri" w:hAnsi="Calibri"/>
        </w:rPr>
        <w:t>podmínek</w:t>
      </w:r>
      <w:r w:rsidRPr="00826701">
        <w:rPr>
          <w:rFonts w:ascii="Calibri" w:hAnsi="Calibri"/>
        </w:rPr>
        <w:t>, komplexnost provozu, charakter lokality) a z</w:t>
      </w:r>
      <w:r w:rsidR="00A260C7">
        <w:rPr>
          <w:rFonts w:ascii="Calibri" w:hAnsi="Calibri"/>
        </w:rPr>
        <w:t> </w:t>
      </w:r>
      <w:r w:rsidRPr="00826701">
        <w:rPr>
          <w:rFonts w:ascii="Calibri" w:hAnsi="Calibri"/>
        </w:rPr>
        <w:t>pozice Objednatele jsou kladeny zvýšené nároky na podobu, provedení a funkčnost nového objektu.</w:t>
      </w:r>
    </w:p>
    <w:p w14:paraId="23834BF2" w14:textId="003FA150" w:rsidR="005927B8" w:rsidRDefault="005927B8" w:rsidP="00441A2A">
      <w:pPr>
        <w:spacing w:after="120" w:line="240" w:lineRule="auto"/>
        <w:jc w:val="both"/>
        <w:rPr>
          <w:rFonts w:ascii="Calibri" w:hAnsi="Calibri"/>
        </w:rPr>
      </w:pPr>
      <w:r w:rsidRPr="005117DD">
        <w:rPr>
          <w:rFonts w:ascii="Calibri" w:hAnsi="Calibri"/>
        </w:rPr>
        <w:t>Účelem je</w:t>
      </w:r>
      <w:r>
        <w:rPr>
          <w:rFonts w:ascii="Calibri" w:hAnsi="Calibri"/>
        </w:rPr>
        <w:t xml:space="preserve"> </w:t>
      </w:r>
      <w:r w:rsidRPr="00FD6087">
        <w:rPr>
          <w:rFonts w:ascii="Calibri" w:hAnsi="Calibri"/>
        </w:rPr>
        <w:t>vybudování architektonicky</w:t>
      </w:r>
      <w:r>
        <w:rPr>
          <w:rFonts w:ascii="Calibri" w:hAnsi="Calibri"/>
        </w:rPr>
        <w:t xml:space="preserve">, technologicky a energeticky kvalitní a efektivní </w:t>
      </w:r>
      <w:r w:rsidRPr="00FD6087">
        <w:rPr>
          <w:rFonts w:ascii="Calibri" w:hAnsi="Calibri"/>
        </w:rPr>
        <w:t>stavby šetrné ke svému okolí i k</w:t>
      </w:r>
      <w:r w:rsidR="00A260C7">
        <w:rPr>
          <w:rFonts w:ascii="Calibri" w:hAnsi="Calibri"/>
        </w:rPr>
        <w:t> </w:t>
      </w:r>
      <w:r w:rsidRPr="00FD6087">
        <w:rPr>
          <w:rFonts w:ascii="Calibri" w:hAnsi="Calibri"/>
        </w:rPr>
        <w:t xml:space="preserve">uživatelům </w:t>
      </w:r>
      <w:r>
        <w:rPr>
          <w:rFonts w:ascii="Calibri" w:hAnsi="Calibri"/>
        </w:rPr>
        <w:t>– klientům, personálu, návštěvníkům</w:t>
      </w:r>
      <w:r w:rsidRPr="00FD6087">
        <w:rPr>
          <w:rFonts w:ascii="Calibri" w:hAnsi="Calibri"/>
        </w:rPr>
        <w:t xml:space="preserve"> s</w:t>
      </w:r>
      <w:r w:rsidR="00A260C7">
        <w:rPr>
          <w:rFonts w:ascii="Calibri" w:hAnsi="Calibri"/>
        </w:rPr>
        <w:t> </w:t>
      </w:r>
      <w:r w:rsidRPr="00FD6087">
        <w:rPr>
          <w:rFonts w:ascii="Calibri" w:hAnsi="Calibri"/>
        </w:rPr>
        <w:t>nízkými provozními náklady a využíváním obnovitelných zdrojů energie při</w:t>
      </w:r>
      <w:r>
        <w:rPr>
          <w:rFonts w:ascii="Calibri" w:hAnsi="Calibri"/>
        </w:rPr>
        <w:t> </w:t>
      </w:r>
      <w:r w:rsidRPr="00FD6087">
        <w:rPr>
          <w:rFonts w:ascii="Calibri" w:hAnsi="Calibri"/>
        </w:rPr>
        <w:t>provozu.</w:t>
      </w:r>
    </w:p>
    <w:p w14:paraId="599A9267" w14:textId="77777777" w:rsidR="00441A2A" w:rsidRPr="00FD6087" w:rsidRDefault="00441A2A" w:rsidP="006211F1">
      <w:pPr>
        <w:spacing w:after="0" w:line="240" w:lineRule="auto"/>
        <w:jc w:val="both"/>
        <w:rPr>
          <w:rFonts w:ascii="Calibri" w:hAnsi="Calibri"/>
        </w:rPr>
      </w:pPr>
    </w:p>
    <w:p w14:paraId="0EA0FD13" w14:textId="77777777" w:rsidR="00B51853" w:rsidRPr="00826701" w:rsidRDefault="00B51853" w:rsidP="00D426A4">
      <w:pPr>
        <w:spacing w:after="120" w:line="240" w:lineRule="auto"/>
        <w:rPr>
          <w:b/>
          <w:bCs/>
        </w:rPr>
      </w:pPr>
      <w:r w:rsidRPr="00826701">
        <w:rPr>
          <w:b/>
          <w:bCs/>
        </w:rPr>
        <w:t>Mezi základní požadavky Objednatele patří naplnění těchto cílů:</w:t>
      </w:r>
    </w:p>
    <w:p w14:paraId="51197394" w14:textId="270A419D" w:rsidR="00B51853" w:rsidRPr="00F1177F" w:rsidRDefault="00B51853" w:rsidP="00303B31">
      <w:pPr>
        <w:pStyle w:val="Odstavecseseznamem"/>
        <w:numPr>
          <w:ilvl w:val="0"/>
          <w:numId w:val="6"/>
        </w:numPr>
        <w:ind w:left="1066" w:hanging="357"/>
        <w:rPr>
          <w:bCs/>
        </w:rPr>
      </w:pPr>
      <w:r w:rsidRPr="00F1177F">
        <w:rPr>
          <w:bCs/>
        </w:rPr>
        <w:t xml:space="preserve">vybudování architektonicky zajímavé nekonvenční stavby zapadající do </w:t>
      </w:r>
      <w:r w:rsidR="00A260C7" w:rsidRPr="00F1177F">
        <w:rPr>
          <w:bCs/>
        </w:rPr>
        <w:t>výstavby v</w:t>
      </w:r>
      <w:r w:rsidR="00BA4592" w:rsidRPr="00F1177F">
        <w:rPr>
          <w:bCs/>
        </w:rPr>
        <w:t> Kampusu UJEP</w:t>
      </w:r>
    </w:p>
    <w:p w14:paraId="47F2EC83" w14:textId="3FC4E129" w:rsidR="00F13FA7" w:rsidRPr="00F1177F" w:rsidRDefault="00F13FA7" w:rsidP="00303B31">
      <w:pPr>
        <w:pStyle w:val="Odstavecseseznamem"/>
        <w:numPr>
          <w:ilvl w:val="0"/>
          <w:numId w:val="6"/>
        </w:numPr>
        <w:ind w:left="1066" w:hanging="357"/>
        <w:jc w:val="both"/>
        <w:rPr>
          <w:bCs/>
        </w:rPr>
      </w:pPr>
      <w:r w:rsidRPr="00F1177F">
        <w:rPr>
          <w:bCs/>
        </w:rPr>
        <w:t>zpracování kompletní projektové dokumentace (včetně projektu interiéru</w:t>
      </w:r>
      <w:r w:rsidR="00FE72E8" w:rsidRPr="00F1177F">
        <w:rPr>
          <w:bCs/>
        </w:rPr>
        <w:t xml:space="preserve">, </w:t>
      </w:r>
      <w:r w:rsidR="00F1177F" w:rsidRPr="00F1177F">
        <w:rPr>
          <w:bCs/>
        </w:rPr>
        <w:t>návrhů, designového zpracování a vizualizace</w:t>
      </w:r>
      <w:r w:rsidRPr="00F1177F">
        <w:rPr>
          <w:bCs/>
        </w:rPr>
        <w:t>), výstavba</w:t>
      </w:r>
      <w:r w:rsidR="00F1177F" w:rsidRPr="00F1177F">
        <w:rPr>
          <w:bCs/>
        </w:rPr>
        <w:t>, inženýring a kolaudační rozhodnutí</w:t>
      </w:r>
      <w:r w:rsidRPr="00F1177F">
        <w:rPr>
          <w:bCs/>
        </w:rPr>
        <w:t xml:space="preserve"> a </w:t>
      </w:r>
      <w:r w:rsidR="00F1177F" w:rsidRPr="00F1177F">
        <w:rPr>
          <w:bCs/>
        </w:rPr>
        <w:t>uvedení objektu do</w:t>
      </w:r>
      <w:r w:rsidRPr="00F1177F">
        <w:rPr>
          <w:bCs/>
        </w:rPr>
        <w:t xml:space="preserve"> provozu </w:t>
      </w:r>
    </w:p>
    <w:p w14:paraId="5873DF03" w14:textId="6F28F889" w:rsidR="00B51853" w:rsidRPr="00F1177F" w:rsidRDefault="00B51853" w:rsidP="00303B31">
      <w:pPr>
        <w:pStyle w:val="Odstavecseseznamem"/>
        <w:numPr>
          <w:ilvl w:val="0"/>
          <w:numId w:val="6"/>
        </w:numPr>
        <w:ind w:left="1066" w:hanging="357"/>
        <w:jc w:val="both"/>
        <w:rPr>
          <w:bCs/>
        </w:rPr>
      </w:pPr>
      <w:r w:rsidRPr="00F1177F">
        <w:rPr>
          <w:bCs/>
        </w:rPr>
        <w:t>realizace kvalitní stavby šetrné ke svému okolí (respekt ke krajinnému rázu, urbanismu) i k</w:t>
      </w:r>
      <w:r w:rsidR="00A260C7" w:rsidRPr="00F1177F">
        <w:rPr>
          <w:bCs/>
        </w:rPr>
        <w:t> </w:t>
      </w:r>
      <w:r w:rsidRPr="00F1177F">
        <w:rPr>
          <w:bCs/>
        </w:rPr>
        <w:t>uživatelům (zdravotní nezávadnost, příjemné pracovní prostředí)</w:t>
      </w:r>
    </w:p>
    <w:p w14:paraId="703F65A8" w14:textId="120BB182" w:rsidR="00B51853" w:rsidRPr="00F1177F" w:rsidRDefault="00B51853" w:rsidP="00303B31">
      <w:pPr>
        <w:pStyle w:val="Odstavecseseznamem"/>
        <w:numPr>
          <w:ilvl w:val="0"/>
          <w:numId w:val="6"/>
        </w:numPr>
        <w:ind w:left="1066" w:hanging="357"/>
        <w:rPr>
          <w:bCs/>
        </w:rPr>
      </w:pPr>
      <w:r w:rsidRPr="00F1177F">
        <w:rPr>
          <w:bCs/>
        </w:rPr>
        <w:lastRenderedPageBreak/>
        <w:t>využívání obnovitelných zdrojů energie při provozu budovy</w:t>
      </w:r>
    </w:p>
    <w:p w14:paraId="7737B7EA" w14:textId="4E35EBA6" w:rsidR="00B51853" w:rsidRDefault="00B51853" w:rsidP="00AB51E9">
      <w:pPr>
        <w:jc w:val="both"/>
      </w:pPr>
      <w:r>
        <w:t>Vzhledem k</w:t>
      </w:r>
      <w:r w:rsidR="00A260C7">
        <w:t> </w:t>
      </w:r>
      <w:r>
        <w:t>výše uvedeným cílům bude Dílo realizováno metodou dodávky tzv. Design</w:t>
      </w:r>
      <w:r w:rsidR="00AB51E9">
        <w:t xml:space="preserve"> </w:t>
      </w:r>
      <w:r>
        <w:t>&amp;</w:t>
      </w:r>
      <w:r w:rsidR="00AB51E9">
        <w:t xml:space="preserve"> </w:t>
      </w:r>
      <w:r>
        <w:t>Build, kdy zhotovitel stavby je zároveň odpovědný i za projekční přípravu díla. Tento postup umožňuje ponechat zhotoviteli stavby prostor pro uplatnění inovativních řešení, je odpovědný za zpracování jak architektonické studie, tak všech potřebných stupňů projektové dokumentace.</w:t>
      </w:r>
    </w:p>
    <w:p w14:paraId="787E4F0B" w14:textId="77777777" w:rsidR="00A260C7" w:rsidRDefault="00A260C7" w:rsidP="00AB51E9">
      <w:pPr>
        <w:jc w:val="both"/>
      </w:pPr>
    </w:p>
    <w:p w14:paraId="503447AA" w14:textId="17A7D081" w:rsidR="00D426A4" w:rsidRPr="00BC0AE3" w:rsidRDefault="00A260C7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2" w:name="_Toc122524259"/>
      <w:bookmarkStart w:id="3" w:name="_Toc179808429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DEFINICE A ROZSAH STAVBY</w:t>
      </w:r>
      <w:bookmarkEnd w:id="2"/>
      <w:bookmarkEnd w:id="3"/>
    </w:p>
    <w:p w14:paraId="1BF6A05C" w14:textId="01CEC665" w:rsidR="00A260C7" w:rsidRDefault="00A260C7" w:rsidP="00A260C7">
      <w:pPr>
        <w:spacing w:after="120" w:line="240" w:lineRule="auto"/>
        <w:jc w:val="both"/>
      </w:pPr>
      <w:r>
        <w:t xml:space="preserve">Stavbou se rozumí nová budova </w:t>
      </w:r>
      <w:r w:rsidR="006A27C5">
        <w:t>Environmentální Centrum</w:t>
      </w:r>
      <w:r w:rsidR="00C3287B">
        <w:t xml:space="preserve"> UJEP</w:t>
      </w:r>
      <w:r>
        <w:t>, jejíž zhotovení je předmětem Díla.</w:t>
      </w:r>
    </w:p>
    <w:p w14:paraId="7BA2B149" w14:textId="59D406F0" w:rsidR="00A260C7" w:rsidRDefault="00A260C7" w:rsidP="00BB130E">
      <w:pPr>
        <w:spacing w:after="0" w:line="240" w:lineRule="auto"/>
        <w:jc w:val="both"/>
      </w:pPr>
      <w:r w:rsidRPr="00A260C7">
        <w:t>Budova</w:t>
      </w:r>
      <w:r w:rsidR="006A27C5">
        <w:t xml:space="preserve"> Environmentální Centrum</w:t>
      </w:r>
      <w:r w:rsidR="000974AF">
        <w:t xml:space="preserve"> UJEP</w:t>
      </w:r>
      <w:r w:rsidRPr="00A260C7">
        <w:t xml:space="preserve"> zahrnuje několik samostatných úseků dle náplně jejich činnosti či účelu. Je to část </w:t>
      </w:r>
      <w:r w:rsidR="000974AF">
        <w:t>výuková</w:t>
      </w:r>
      <w:r w:rsidRPr="00A260C7">
        <w:t xml:space="preserve">, </w:t>
      </w:r>
      <w:r w:rsidR="000974AF">
        <w:t>technologická – výuková</w:t>
      </w:r>
      <w:r w:rsidRPr="00A260C7">
        <w:t xml:space="preserve">, </w:t>
      </w:r>
      <w:r w:rsidR="000974AF">
        <w:t>venkovní</w:t>
      </w:r>
      <w:r w:rsidRPr="00A260C7">
        <w:t xml:space="preserve"> a část provozního zázemí (údržba, sklad, šatn</w:t>
      </w:r>
      <w:r w:rsidR="000974AF">
        <w:t>a</w:t>
      </w:r>
      <w:r w:rsidRPr="00A260C7">
        <w:t>, sociální zařízení</w:t>
      </w:r>
      <w:r w:rsidR="00B23C57">
        <w:t>, odpadové hospodářství apod.</w:t>
      </w:r>
      <w:r w:rsidRPr="00A260C7">
        <w:t xml:space="preserve">). Součástí je i </w:t>
      </w:r>
      <w:r w:rsidR="000974AF">
        <w:t xml:space="preserve">zajištění vybudování </w:t>
      </w:r>
      <w:r w:rsidR="00FA493A">
        <w:t>výukové zahrady a sadu</w:t>
      </w:r>
      <w:r w:rsidR="000974AF">
        <w:t>, výukového jezírka s molem, retenční nádrže, odpadového hospodářství, parkovací plochy</w:t>
      </w:r>
      <w:r w:rsidR="00FA493A">
        <w:t>, pochozích ploch</w:t>
      </w:r>
      <w:r w:rsidRPr="00A260C7">
        <w:t xml:space="preserve">. V areálu </w:t>
      </w:r>
      <w:r w:rsidR="006A27C5">
        <w:t xml:space="preserve">Environmentálního Centra </w:t>
      </w:r>
      <w:r w:rsidRPr="00A260C7">
        <w:t xml:space="preserve">budou venkovní </w:t>
      </w:r>
      <w:r w:rsidR="00B23C57">
        <w:t xml:space="preserve">prostory pro </w:t>
      </w:r>
      <w:r w:rsidRPr="00A260C7">
        <w:t xml:space="preserve">volnočasové aktivity </w:t>
      </w:r>
      <w:r w:rsidR="00BE2468">
        <w:t>klientů</w:t>
      </w:r>
      <w:r w:rsidRPr="00A260C7">
        <w:t xml:space="preserve"> </w:t>
      </w:r>
      <w:r w:rsidR="00B23C57">
        <w:t xml:space="preserve">a </w:t>
      </w:r>
      <w:r w:rsidRPr="00A260C7">
        <w:t>doprovodu</w:t>
      </w:r>
      <w:r w:rsidR="00B23C57">
        <w:t xml:space="preserve"> v bezbariérovém provedení</w:t>
      </w:r>
      <w:r w:rsidRPr="00A260C7">
        <w:t>.</w:t>
      </w:r>
    </w:p>
    <w:p w14:paraId="5744AA21" w14:textId="77777777" w:rsidR="006211F1" w:rsidRDefault="006211F1" w:rsidP="00DD21FF">
      <w:pPr>
        <w:spacing w:after="0" w:line="240" w:lineRule="auto"/>
        <w:jc w:val="both"/>
        <w:rPr>
          <w:b/>
          <w:bCs/>
        </w:rPr>
      </w:pPr>
    </w:p>
    <w:p w14:paraId="40D41988" w14:textId="0EB8814A" w:rsidR="00DD21FF" w:rsidRDefault="00DD21FF" w:rsidP="00862FF3">
      <w:pPr>
        <w:spacing w:line="240" w:lineRule="auto"/>
        <w:jc w:val="both"/>
        <w:rPr>
          <w:b/>
          <w:bCs/>
        </w:rPr>
      </w:pPr>
      <w:r w:rsidRPr="00DD21FF">
        <w:rPr>
          <w:b/>
          <w:bCs/>
        </w:rPr>
        <w:t>Základní požadavky Objednatele na Stavbu:</w:t>
      </w:r>
    </w:p>
    <w:p w14:paraId="7A7D8840" w14:textId="77777777" w:rsidR="003C0D56" w:rsidRPr="001968A8" w:rsidRDefault="003C0D56" w:rsidP="003C0D56">
      <w:pPr>
        <w:pStyle w:val="NormlnIMP0"/>
        <w:numPr>
          <w:ilvl w:val="0"/>
          <w:numId w:val="9"/>
        </w:numPr>
        <w:tabs>
          <w:tab w:val="left" w:pos="0"/>
        </w:tabs>
        <w:spacing w:after="120" w:line="276" w:lineRule="auto"/>
        <w:jc w:val="both"/>
        <w:rPr>
          <w:rFonts w:ascii="Arial" w:hAnsi="Arial" w:cs="Arial"/>
          <w:color w:val="FF0000"/>
          <w:sz w:val="20"/>
        </w:rPr>
      </w:pPr>
      <w:r w:rsidRPr="001968A8">
        <w:rPr>
          <w:rFonts w:ascii="Arial" w:hAnsi="Arial" w:cs="Arial"/>
          <w:color w:val="FF0000"/>
          <w:sz w:val="20"/>
        </w:rPr>
        <w:t xml:space="preserve">Areál </w:t>
      </w:r>
      <w:proofErr w:type="spellStart"/>
      <w:r w:rsidRPr="001968A8">
        <w:rPr>
          <w:rFonts w:ascii="Arial" w:hAnsi="Arial" w:cs="Arial"/>
          <w:color w:val="FF0000"/>
          <w:sz w:val="20"/>
        </w:rPr>
        <w:t>Envicentr</w:t>
      </w:r>
      <w:r>
        <w:rPr>
          <w:rFonts w:ascii="Arial" w:hAnsi="Arial" w:cs="Arial"/>
          <w:color w:val="FF0000"/>
          <w:sz w:val="20"/>
        </w:rPr>
        <w:t>a</w:t>
      </w:r>
      <w:proofErr w:type="spellEnd"/>
      <w:r w:rsidRPr="001968A8">
        <w:rPr>
          <w:rFonts w:ascii="Arial" w:hAnsi="Arial" w:cs="Arial"/>
          <w:color w:val="FF0000"/>
          <w:sz w:val="20"/>
        </w:rPr>
        <w:t xml:space="preserve">: </w:t>
      </w:r>
    </w:p>
    <w:p w14:paraId="3CE103B9" w14:textId="77777777" w:rsidR="003C0D56" w:rsidRPr="001968A8" w:rsidRDefault="003C0D56" w:rsidP="003C0D56">
      <w:pPr>
        <w:pStyle w:val="NormlnIMP0"/>
        <w:numPr>
          <w:ilvl w:val="1"/>
          <w:numId w:val="9"/>
        </w:numPr>
        <w:tabs>
          <w:tab w:val="left" w:pos="0"/>
        </w:tabs>
        <w:spacing w:after="120" w:line="276" w:lineRule="auto"/>
        <w:jc w:val="both"/>
        <w:rPr>
          <w:rFonts w:ascii="Arial" w:hAnsi="Arial" w:cs="Arial"/>
          <w:color w:val="FF0000"/>
          <w:sz w:val="20"/>
        </w:rPr>
      </w:pPr>
      <w:r w:rsidRPr="001968A8">
        <w:rPr>
          <w:rFonts w:ascii="Arial" w:hAnsi="Arial" w:cs="Arial"/>
          <w:color w:val="FF0000"/>
          <w:sz w:val="20"/>
        </w:rPr>
        <w:t>kapacita výukové místnosti (vnitřní a venkovní) 20 osob + 20 osob</w:t>
      </w:r>
    </w:p>
    <w:p w14:paraId="1F58AF71" w14:textId="77777777" w:rsidR="003C0D56" w:rsidRPr="001968A8" w:rsidRDefault="003C0D56" w:rsidP="003C0D56">
      <w:pPr>
        <w:pStyle w:val="NormlnIMP0"/>
        <w:numPr>
          <w:ilvl w:val="1"/>
          <w:numId w:val="9"/>
        </w:numPr>
        <w:tabs>
          <w:tab w:val="left" w:pos="0"/>
        </w:tabs>
        <w:spacing w:after="120" w:line="276" w:lineRule="auto"/>
        <w:jc w:val="both"/>
        <w:rPr>
          <w:rFonts w:ascii="Arial" w:hAnsi="Arial" w:cs="Arial"/>
          <w:color w:val="FF0000"/>
          <w:sz w:val="20"/>
        </w:rPr>
      </w:pPr>
      <w:r w:rsidRPr="001968A8">
        <w:rPr>
          <w:rFonts w:ascii="Arial" w:hAnsi="Arial" w:cs="Arial"/>
          <w:color w:val="FF0000"/>
          <w:sz w:val="20"/>
        </w:rPr>
        <w:t>místnost Expozice</w:t>
      </w:r>
    </w:p>
    <w:p w14:paraId="284F56B9" w14:textId="77777777" w:rsidR="003C0D56" w:rsidRPr="001968A8" w:rsidRDefault="003C0D56" w:rsidP="003C0D56">
      <w:pPr>
        <w:pStyle w:val="NormlnIMP0"/>
        <w:numPr>
          <w:ilvl w:val="1"/>
          <w:numId w:val="9"/>
        </w:numPr>
        <w:tabs>
          <w:tab w:val="left" w:pos="0"/>
        </w:tabs>
        <w:spacing w:after="120" w:line="276" w:lineRule="auto"/>
        <w:jc w:val="both"/>
        <w:rPr>
          <w:rFonts w:ascii="Arial" w:hAnsi="Arial" w:cs="Arial"/>
          <w:color w:val="FF0000"/>
          <w:sz w:val="20"/>
        </w:rPr>
      </w:pPr>
      <w:r w:rsidRPr="001968A8">
        <w:rPr>
          <w:rFonts w:ascii="Arial" w:hAnsi="Arial" w:cs="Arial"/>
          <w:color w:val="FF0000"/>
          <w:sz w:val="20"/>
        </w:rPr>
        <w:t>kancelář pro vedoucího zaměstnance,</w:t>
      </w:r>
    </w:p>
    <w:p w14:paraId="06BEB46D" w14:textId="77777777" w:rsidR="003C0D56" w:rsidRPr="001968A8" w:rsidRDefault="003C0D56" w:rsidP="003C0D56">
      <w:pPr>
        <w:pStyle w:val="NormlnIMP0"/>
        <w:numPr>
          <w:ilvl w:val="1"/>
          <w:numId w:val="9"/>
        </w:numPr>
        <w:tabs>
          <w:tab w:val="left" w:pos="0"/>
        </w:tabs>
        <w:spacing w:after="120" w:line="276" w:lineRule="auto"/>
        <w:jc w:val="both"/>
        <w:rPr>
          <w:rFonts w:ascii="Arial" w:hAnsi="Arial" w:cs="Arial"/>
          <w:color w:val="FF0000"/>
          <w:sz w:val="20"/>
        </w:rPr>
      </w:pPr>
      <w:r w:rsidRPr="001968A8">
        <w:rPr>
          <w:rFonts w:ascii="Arial" w:hAnsi="Arial" w:cs="Arial"/>
          <w:color w:val="FF0000"/>
          <w:sz w:val="20"/>
        </w:rPr>
        <w:t>kancelář pro 2 pracovníky</w:t>
      </w:r>
    </w:p>
    <w:p w14:paraId="5D1C7C6F" w14:textId="77777777" w:rsidR="003C0D56" w:rsidRPr="001968A8" w:rsidRDefault="003C0D56" w:rsidP="003C0D56">
      <w:pPr>
        <w:pStyle w:val="NormlnIMP0"/>
        <w:numPr>
          <w:ilvl w:val="1"/>
          <w:numId w:val="9"/>
        </w:numPr>
        <w:tabs>
          <w:tab w:val="left" w:pos="0"/>
        </w:tabs>
        <w:spacing w:after="120" w:line="276" w:lineRule="auto"/>
        <w:jc w:val="both"/>
        <w:rPr>
          <w:rFonts w:ascii="Arial" w:hAnsi="Arial" w:cs="Arial"/>
          <w:color w:val="FF0000"/>
          <w:sz w:val="20"/>
        </w:rPr>
      </w:pPr>
      <w:r w:rsidRPr="001968A8">
        <w:rPr>
          <w:rFonts w:ascii="Arial" w:hAnsi="Arial" w:cs="Arial"/>
          <w:color w:val="FF0000"/>
          <w:sz w:val="20"/>
        </w:rPr>
        <w:t>zázemí: kuchyňka, šatna, sklad</w:t>
      </w:r>
    </w:p>
    <w:p w14:paraId="28DE8910" w14:textId="77777777" w:rsidR="003C0D56" w:rsidRPr="001968A8" w:rsidRDefault="003C0D56" w:rsidP="003C0D56">
      <w:pPr>
        <w:pStyle w:val="NormlnIMP0"/>
        <w:numPr>
          <w:ilvl w:val="1"/>
          <w:numId w:val="9"/>
        </w:numPr>
        <w:tabs>
          <w:tab w:val="left" w:pos="0"/>
        </w:tabs>
        <w:spacing w:after="120" w:line="276" w:lineRule="auto"/>
        <w:jc w:val="both"/>
        <w:rPr>
          <w:rFonts w:ascii="Arial" w:hAnsi="Arial" w:cs="Arial"/>
          <w:color w:val="FF0000"/>
          <w:sz w:val="20"/>
        </w:rPr>
      </w:pPr>
      <w:r w:rsidRPr="001968A8">
        <w:rPr>
          <w:rFonts w:ascii="Arial" w:hAnsi="Arial" w:cs="Arial"/>
          <w:color w:val="FF0000"/>
          <w:sz w:val="20"/>
        </w:rPr>
        <w:t xml:space="preserve">technologické prostory s umožněním výuky </w:t>
      </w:r>
    </w:p>
    <w:p w14:paraId="7C3D0360" w14:textId="77777777" w:rsidR="003C0D56" w:rsidRPr="001968A8" w:rsidRDefault="003C0D56" w:rsidP="003C0D56">
      <w:pPr>
        <w:pStyle w:val="NormlnIMP0"/>
        <w:numPr>
          <w:ilvl w:val="1"/>
          <w:numId w:val="9"/>
        </w:numPr>
        <w:tabs>
          <w:tab w:val="left" w:pos="0"/>
        </w:tabs>
        <w:spacing w:after="120" w:line="276" w:lineRule="auto"/>
        <w:jc w:val="both"/>
        <w:rPr>
          <w:rFonts w:ascii="Arial" w:hAnsi="Arial" w:cs="Arial"/>
          <w:color w:val="FF0000"/>
          <w:sz w:val="20"/>
        </w:rPr>
      </w:pPr>
      <w:r w:rsidRPr="001968A8">
        <w:rPr>
          <w:rFonts w:ascii="Arial" w:hAnsi="Arial" w:cs="Arial"/>
          <w:color w:val="FF0000"/>
          <w:sz w:val="20"/>
        </w:rPr>
        <w:t>výukové jezírko s molem</w:t>
      </w:r>
    </w:p>
    <w:p w14:paraId="4BB76E8A" w14:textId="77777777" w:rsidR="003C0D56" w:rsidRPr="001968A8" w:rsidRDefault="003C0D56" w:rsidP="003C0D56">
      <w:pPr>
        <w:pStyle w:val="NormlnIMP0"/>
        <w:numPr>
          <w:ilvl w:val="1"/>
          <w:numId w:val="9"/>
        </w:numPr>
        <w:tabs>
          <w:tab w:val="left" w:pos="0"/>
        </w:tabs>
        <w:spacing w:after="120" w:line="276" w:lineRule="auto"/>
        <w:jc w:val="both"/>
        <w:rPr>
          <w:rFonts w:ascii="Arial" w:hAnsi="Arial" w:cs="Arial"/>
          <w:color w:val="FF0000"/>
          <w:sz w:val="20"/>
        </w:rPr>
      </w:pPr>
      <w:r w:rsidRPr="001968A8">
        <w:rPr>
          <w:rFonts w:ascii="Arial" w:hAnsi="Arial" w:cs="Arial"/>
          <w:color w:val="FF0000"/>
          <w:sz w:val="20"/>
        </w:rPr>
        <w:t>výuková zahrada a sad</w:t>
      </w:r>
    </w:p>
    <w:p w14:paraId="571876ED" w14:textId="77777777" w:rsidR="003C0D56" w:rsidRPr="001968A8" w:rsidRDefault="003C0D56" w:rsidP="003C0D56">
      <w:pPr>
        <w:pStyle w:val="NormlnIMP0"/>
        <w:numPr>
          <w:ilvl w:val="1"/>
          <w:numId w:val="9"/>
        </w:numPr>
        <w:tabs>
          <w:tab w:val="left" w:pos="0"/>
        </w:tabs>
        <w:spacing w:after="120" w:line="276" w:lineRule="auto"/>
        <w:jc w:val="both"/>
        <w:rPr>
          <w:rFonts w:ascii="Arial" w:hAnsi="Arial" w:cs="Arial"/>
          <w:color w:val="FF0000"/>
          <w:sz w:val="20"/>
        </w:rPr>
      </w:pPr>
      <w:proofErr w:type="spellStart"/>
      <w:r w:rsidRPr="001968A8">
        <w:rPr>
          <w:rFonts w:ascii="Arial" w:hAnsi="Arial" w:cs="Arial"/>
          <w:color w:val="FF0000"/>
          <w:sz w:val="20"/>
        </w:rPr>
        <w:t>pochozí</w:t>
      </w:r>
      <w:proofErr w:type="spellEnd"/>
      <w:r w:rsidRPr="001968A8">
        <w:rPr>
          <w:rFonts w:ascii="Arial" w:hAnsi="Arial" w:cs="Arial"/>
          <w:color w:val="FF0000"/>
          <w:sz w:val="20"/>
        </w:rPr>
        <w:t xml:space="preserve"> plochy</w:t>
      </w:r>
    </w:p>
    <w:p w14:paraId="60975749" w14:textId="77777777" w:rsidR="003C0D56" w:rsidRPr="001968A8" w:rsidRDefault="003C0D56" w:rsidP="003C0D56">
      <w:pPr>
        <w:pStyle w:val="NormlnIMP0"/>
        <w:numPr>
          <w:ilvl w:val="1"/>
          <w:numId w:val="9"/>
        </w:numPr>
        <w:tabs>
          <w:tab w:val="left" w:pos="0"/>
        </w:tabs>
        <w:spacing w:after="120" w:line="276" w:lineRule="auto"/>
        <w:jc w:val="both"/>
        <w:rPr>
          <w:rFonts w:ascii="Arial" w:hAnsi="Arial" w:cs="Arial"/>
          <w:color w:val="FF0000"/>
          <w:sz w:val="20"/>
        </w:rPr>
      </w:pPr>
      <w:r w:rsidRPr="001968A8">
        <w:rPr>
          <w:rFonts w:ascii="Arial" w:hAnsi="Arial" w:cs="Arial"/>
          <w:color w:val="FF0000"/>
          <w:sz w:val="20"/>
        </w:rPr>
        <w:t>parkoviště pro automobily (2) a kola (6) (hosté a zaměstnanci).</w:t>
      </w:r>
    </w:p>
    <w:p w14:paraId="28FC68A8" w14:textId="77777777" w:rsidR="003C0D56" w:rsidRPr="001968A8" w:rsidRDefault="003C0D56" w:rsidP="003C0D56">
      <w:pPr>
        <w:pStyle w:val="NormlnIMP0"/>
        <w:numPr>
          <w:ilvl w:val="0"/>
          <w:numId w:val="9"/>
        </w:numPr>
        <w:tabs>
          <w:tab w:val="left" w:pos="0"/>
        </w:tabs>
        <w:spacing w:after="120" w:line="276" w:lineRule="auto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color w:val="FF0000"/>
          <w:sz w:val="20"/>
        </w:rPr>
        <w:t xml:space="preserve">Venkovní učebna v areálu </w:t>
      </w:r>
      <w:r w:rsidRPr="001968A8">
        <w:rPr>
          <w:rFonts w:ascii="Arial" w:hAnsi="Arial" w:cs="Arial"/>
          <w:color w:val="FF0000"/>
          <w:sz w:val="20"/>
        </w:rPr>
        <w:t xml:space="preserve">Pedagogické Fakulty </w:t>
      </w:r>
    </w:p>
    <w:p w14:paraId="3E3CDF65" w14:textId="77777777" w:rsidR="003C0D56" w:rsidRDefault="003C0D56" w:rsidP="003C0D56">
      <w:pPr>
        <w:pStyle w:val="NormlnIMP0"/>
        <w:numPr>
          <w:ilvl w:val="1"/>
          <w:numId w:val="9"/>
        </w:numPr>
        <w:tabs>
          <w:tab w:val="left" w:pos="0"/>
        </w:tabs>
        <w:spacing w:after="120" w:line="276" w:lineRule="auto"/>
        <w:jc w:val="both"/>
        <w:rPr>
          <w:rFonts w:ascii="Arial" w:hAnsi="Arial" w:cs="Arial"/>
          <w:color w:val="FF0000"/>
          <w:sz w:val="20"/>
        </w:rPr>
      </w:pPr>
      <w:r w:rsidRPr="001968A8">
        <w:rPr>
          <w:rFonts w:ascii="Arial" w:hAnsi="Arial" w:cs="Arial"/>
          <w:color w:val="FF0000"/>
          <w:sz w:val="20"/>
        </w:rPr>
        <w:t xml:space="preserve">venkovní výukový prostor pro 20 osob </w:t>
      </w:r>
    </w:p>
    <w:p w14:paraId="4FA5ACD9" w14:textId="3A93414C" w:rsidR="00447FE7" w:rsidRDefault="00447FE7" w:rsidP="003C0D56">
      <w:pPr>
        <w:spacing w:after="120" w:line="240" w:lineRule="auto"/>
        <w:jc w:val="both"/>
        <w:rPr>
          <w:rFonts w:ascii="Calibri" w:hAnsi="Calibri"/>
        </w:rPr>
      </w:pPr>
      <w:r w:rsidRPr="00447FE7">
        <w:t xml:space="preserve">Podkladem pro plnění veřejné zakázky jsou obchodní a technické podmínky, které tvoří </w:t>
      </w:r>
      <w:r w:rsidR="009645DB">
        <w:t>přílohy</w:t>
      </w:r>
      <w:r>
        <w:t xml:space="preserve"> </w:t>
      </w:r>
      <w:r w:rsidRPr="00447FE7">
        <w:t>zadávací dokumentace.</w:t>
      </w:r>
    </w:p>
    <w:p w14:paraId="5D94F4FF" w14:textId="2C2179C6" w:rsidR="00E31869" w:rsidRDefault="00E31869" w:rsidP="00570C5C">
      <w:pPr>
        <w:spacing w:after="0" w:line="240" w:lineRule="auto"/>
        <w:jc w:val="both"/>
        <w:rPr>
          <w:rFonts w:ascii="Calibri" w:hAnsi="Calibri"/>
        </w:rPr>
      </w:pPr>
      <w:r w:rsidRPr="00E31869">
        <w:rPr>
          <w:rFonts w:ascii="Calibri" w:hAnsi="Calibri"/>
        </w:rPr>
        <w:t xml:space="preserve">V rámci rozsahu Díla Zhotovitel zajistí zhotovení projektových a jiných dokumentací potřebných pro realizaci Díla zpracovaných dle příslušných právních předpisů, především zákona č. </w:t>
      </w:r>
      <w:r w:rsidR="00AE1C64">
        <w:rPr>
          <w:rFonts w:ascii="Calibri" w:hAnsi="Calibri"/>
        </w:rPr>
        <w:t>283/2021</w:t>
      </w:r>
      <w:r w:rsidRPr="00E31869">
        <w:rPr>
          <w:rFonts w:ascii="Calibri" w:hAnsi="Calibri"/>
        </w:rPr>
        <w:t xml:space="preserve"> Sb., </w:t>
      </w:r>
      <w:r w:rsidRPr="00E31869">
        <w:rPr>
          <w:rFonts w:ascii="Calibri" w:hAnsi="Calibri"/>
        </w:rPr>
        <w:lastRenderedPageBreak/>
        <w:t xml:space="preserve">stavební </w:t>
      </w:r>
      <w:r w:rsidR="002F6817">
        <w:rPr>
          <w:rFonts w:ascii="Calibri" w:hAnsi="Calibri"/>
        </w:rPr>
        <w:t>zákon</w:t>
      </w:r>
      <w:r w:rsidRPr="00E31869">
        <w:rPr>
          <w:rFonts w:ascii="Calibri" w:hAnsi="Calibri"/>
        </w:rPr>
        <w:t>, ve znění pozdějších předpisů, a jeho prováděcích předpisů</w:t>
      </w:r>
      <w:r w:rsidR="001677D3">
        <w:rPr>
          <w:rFonts w:ascii="Calibri" w:hAnsi="Calibri"/>
        </w:rPr>
        <w:t>, zejména vyhlášky č.</w:t>
      </w:r>
      <w:r w:rsidR="001677D3" w:rsidRPr="001677D3">
        <w:rPr>
          <w:rFonts w:ascii="Segoe UI" w:hAnsi="Segoe UI" w:cs="Segoe UI"/>
          <w:sz w:val="18"/>
          <w:szCs w:val="18"/>
        </w:rPr>
        <w:t xml:space="preserve"> </w:t>
      </w:r>
      <w:r w:rsidR="001677D3" w:rsidRPr="001677D3">
        <w:rPr>
          <w:rFonts w:ascii="Calibri" w:hAnsi="Calibri"/>
        </w:rPr>
        <w:t>131/2024 Sb.</w:t>
      </w:r>
      <w:r w:rsidR="001516F6">
        <w:rPr>
          <w:rFonts w:ascii="Calibri" w:hAnsi="Calibri"/>
        </w:rPr>
        <w:t xml:space="preserve">, </w:t>
      </w:r>
      <w:r w:rsidR="001516F6" w:rsidRPr="001516F6">
        <w:rPr>
          <w:rFonts w:ascii="Calibri" w:hAnsi="Calibri"/>
        </w:rPr>
        <w:t>o dokumentaci staveb</w:t>
      </w:r>
      <w:r w:rsidR="001516F6">
        <w:rPr>
          <w:rFonts w:ascii="Calibri" w:hAnsi="Calibri"/>
        </w:rPr>
        <w:t>, v platném znění</w:t>
      </w:r>
      <w:r w:rsidRPr="00E31869">
        <w:rPr>
          <w:rFonts w:ascii="Calibri" w:hAnsi="Calibri"/>
        </w:rPr>
        <w:t>, a to např.:</w:t>
      </w:r>
    </w:p>
    <w:p w14:paraId="064E646D" w14:textId="2B9715BC" w:rsidR="00E31869" w:rsidRDefault="00E31869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Pr="00E31869">
        <w:rPr>
          <w:rFonts w:ascii="Calibri" w:hAnsi="Calibri"/>
        </w:rPr>
        <w:t xml:space="preserve">zpracování </w:t>
      </w:r>
      <w:r w:rsidR="00CF5236">
        <w:rPr>
          <w:rFonts w:ascii="Calibri" w:hAnsi="Calibri"/>
        </w:rPr>
        <w:t>architektonické studie</w:t>
      </w:r>
      <w:r>
        <w:rPr>
          <w:rFonts w:ascii="Calibri" w:hAnsi="Calibri"/>
        </w:rPr>
        <w:t>,</w:t>
      </w:r>
      <w:r w:rsidRPr="00E31869">
        <w:rPr>
          <w:rFonts w:ascii="Calibri" w:hAnsi="Calibri"/>
        </w:rPr>
        <w:t xml:space="preserve"> (včetně projektu interiéru),</w:t>
      </w:r>
    </w:p>
    <w:p w14:paraId="165003C3" w14:textId="5D4B1011" w:rsidR="00E31869" w:rsidRDefault="00E31869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CF5236">
        <w:rPr>
          <w:rFonts w:ascii="Calibri" w:hAnsi="Calibri"/>
        </w:rPr>
        <w:t xml:space="preserve">- </w:t>
      </w:r>
      <w:r w:rsidR="00CF5236" w:rsidRPr="00CF5236">
        <w:rPr>
          <w:rFonts w:ascii="Calibri" w:hAnsi="Calibri"/>
        </w:rPr>
        <w:t>dokumentace pro povolení</w:t>
      </w:r>
      <w:r w:rsidR="00E278D9">
        <w:rPr>
          <w:rFonts w:ascii="Calibri" w:hAnsi="Calibri"/>
        </w:rPr>
        <w:t xml:space="preserve"> stavby</w:t>
      </w:r>
      <w:r w:rsidR="00CF5236">
        <w:rPr>
          <w:rFonts w:ascii="Calibri" w:hAnsi="Calibri"/>
        </w:rPr>
        <w:t>,</w:t>
      </w:r>
    </w:p>
    <w:p w14:paraId="617CB68C" w14:textId="2B72B1FB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Pr="00CF5236">
        <w:rPr>
          <w:rFonts w:ascii="Calibri" w:hAnsi="Calibri"/>
        </w:rPr>
        <w:t xml:space="preserve">dokumentace pro </w:t>
      </w:r>
      <w:r w:rsidR="000A48C0">
        <w:rPr>
          <w:rFonts w:ascii="Calibri" w:hAnsi="Calibri"/>
        </w:rPr>
        <w:t>provádění</w:t>
      </w:r>
      <w:r w:rsidR="000A48C0" w:rsidRPr="00CF5236">
        <w:rPr>
          <w:rFonts w:ascii="Calibri" w:hAnsi="Calibri"/>
        </w:rPr>
        <w:t xml:space="preserve"> </w:t>
      </w:r>
      <w:r w:rsidRPr="00CF5236">
        <w:rPr>
          <w:rFonts w:ascii="Calibri" w:hAnsi="Calibri"/>
        </w:rPr>
        <w:t>stavby,</w:t>
      </w:r>
    </w:p>
    <w:p w14:paraId="48793189" w14:textId="316F027F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Pr="00CF5236">
        <w:rPr>
          <w:rFonts w:ascii="Calibri" w:hAnsi="Calibri"/>
        </w:rPr>
        <w:t>dokumentace skutečného provedení stavby</w:t>
      </w:r>
      <w:r>
        <w:rPr>
          <w:rFonts w:ascii="Calibri" w:hAnsi="Calibri"/>
        </w:rPr>
        <w:t>,</w:t>
      </w:r>
    </w:p>
    <w:p w14:paraId="0ABF9AEE" w14:textId="71E9D3AE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Dále Zhotovitel zajistí:</w:t>
      </w:r>
    </w:p>
    <w:p w14:paraId="5EF8D066" w14:textId="7EB55794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="00E31869" w:rsidRPr="00E31869">
        <w:rPr>
          <w:rFonts w:ascii="Calibri" w:hAnsi="Calibri"/>
        </w:rPr>
        <w:t>výstavba</w:t>
      </w:r>
      <w:r w:rsidR="00FA493A">
        <w:rPr>
          <w:rFonts w:ascii="Calibri" w:hAnsi="Calibri"/>
        </w:rPr>
        <w:t xml:space="preserve"> objektu </w:t>
      </w:r>
      <w:r w:rsidR="006A27C5">
        <w:t xml:space="preserve">Environmentálního Centra </w:t>
      </w:r>
      <w:r w:rsidR="00FA493A">
        <w:t>UJEP</w:t>
      </w:r>
      <w:r>
        <w:rPr>
          <w:rFonts w:ascii="Calibri" w:hAnsi="Calibri"/>
        </w:rPr>
        <w:t>,</w:t>
      </w:r>
    </w:p>
    <w:p w14:paraId="3FDB6D8D" w14:textId="78230086" w:rsidR="00E31869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="00E31869" w:rsidRPr="00E31869">
        <w:rPr>
          <w:rFonts w:ascii="Calibri" w:hAnsi="Calibri"/>
        </w:rPr>
        <w:t xml:space="preserve">poskytování služeb </w:t>
      </w:r>
      <w:r w:rsidR="00FA493A">
        <w:rPr>
          <w:rFonts w:ascii="Calibri" w:hAnsi="Calibri"/>
        </w:rPr>
        <w:t xml:space="preserve">údržby zeleně výukové zahrady a sadu </w:t>
      </w:r>
      <w:r w:rsidR="00C313D6" w:rsidRPr="00C313D6">
        <w:rPr>
          <w:rFonts w:ascii="Calibri" w:hAnsi="Calibri"/>
        </w:rPr>
        <w:t xml:space="preserve">a rostlin vysazených ve výukovém jezírku </w:t>
      </w:r>
      <w:r w:rsidR="00FA493A">
        <w:rPr>
          <w:rFonts w:ascii="Calibri" w:hAnsi="Calibri"/>
        </w:rPr>
        <w:t>po dobu</w:t>
      </w:r>
      <w:r w:rsidR="001065C4">
        <w:rPr>
          <w:rFonts w:ascii="Calibri" w:hAnsi="Calibri"/>
        </w:rPr>
        <w:t xml:space="preserve"> </w:t>
      </w:r>
      <w:r w:rsidR="001065C4" w:rsidRPr="001065C4">
        <w:rPr>
          <w:rFonts w:ascii="Calibri" w:hAnsi="Calibri"/>
        </w:rPr>
        <w:t xml:space="preserve">6 měsíců ode dne předání a převzetí </w:t>
      </w:r>
      <w:r w:rsidR="00F5396B">
        <w:rPr>
          <w:rFonts w:ascii="Calibri" w:hAnsi="Calibri"/>
        </w:rPr>
        <w:t>S</w:t>
      </w:r>
      <w:r w:rsidR="001065C4" w:rsidRPr="001065C4">
        <w:rPr>
          <w:rFonts w:ascii="Calibri" w:hAnsi="Calibri"/>
        </w:rPr>
        <w:t>tavby</w:t>
      </w:r>
      <w:r>
        <w:rPr>
          <w:rFonts w:ascii="Calibri" w:hAnsi="Calibri"/>
        </w:rPr>
        <w:t>.</w:t>
      </w:r>
    </w:p>
    <w:p w14:paraId="77F1C069" w14:textId="36696D7C" w:rsidR="00304AFC" w:rsidRDefault="0040691C" w:rsidP="00447FE7">
      <w:pPr>
        <w:spacing w:after="120" w:line="240" w:lineRule="auto"/>
        <w:jc w:val="both"/>
        <w:rPr>
          <w:rFonts w:ascii="Calibri" w:hAnsi="Calibri"/>
        </w:rPr>
      </w:pPr>
      <w:r w:rsidRPr="0040691C">
        <w:rPr>
          <w:rFonts w:ascii="Calibri" w:hAnsi="Calibri"/>
        </w:rPr>
        <w:t xml:space="preserve">Zhotovitel obstará pro Objednatele </w:t>
      </w:r>
      <w:r w:rsidR="00D22968" w:rsidRPr="00D22968">
        <w:rPr>
          <w:rFonts w:ascii="Calibri" w:hAnsi="Calibri"/>
        </w:rPr>
        <w:t xml:space="preserve">povolení záměru </w:t>
      </w:r>
      <w:r w:rsidRPr="0040691C">
        <w:rPr>
          <w:rFonts w:ascii="Calibri" w:hAnsi="Calibri"/>
        </w:rPr>
        <w:t>pro Stavbu</w:t>
      </w:r>
      <w:r w:rsidR="00951DBB">
        <w:rPr>
          <w:rFonts w:ascii="Calibri" w:hAnsi="Calibri"/>
        </w:rPr>
        <w:t xml:space="preserve"> (k </w:t>
      </w:r>
      <w:r w:rsidR="00951DBB" w:rsidRPr="00D22968">
        <w:rPr>
          <w:rFonts w:ascii="Calibri" w:hAnsi="Calibri"/>
        </w:rPr>
        <w:t>umístění a zhotovení</w:t>
      </w:r>
      <w:r w:rsidR="00951DBB">
        <w:rPr>
          <w:rFonts w:ascii="Calibri" w:hAnsi="Calibri"/>
        </w:rPr>
        <w:t xml:space="preserve"> Stavby)</w:t>
      </w:r>
      <w:r w:rsidRPr="0040691C">
        <w:rPr>
          <w:rFonts w:ascii="Calibri" w:hAnsi="Calibri"/>
        </w:rPr>
        <w:t xml:space="preserve">, </w:t>
      </w:r>
      <w:r w:rsidR="00951DBB">
        <w:rPr>
          <w:rFonts w:ascii="Calibri" w:hAnsi="Calibri"/>
        </w:rPr>
        <w:t xml:space="preserve">další </w:t>
      </w:r>
      <w:r w:rsidRPr="0040691C">
        <w:rPr>
          <w:rFonts w:ascii="Calibri" w:hAnsi="Calibri"/>
        </w:rPr>
        <w:t xml:space="preserve">povolení potřebná pro provedení Stavby, uvedení Stavby do provozu a kolaudační </w:t>
      </w:r>
      <w:r w:rsidR="00057F5E">
        <w:rPr>
          <w:rFonts w:ascii="Calibri" w:hAnsi="Calibri"/>
        </w:rPr>
        <w:t>rozhodnutí</w:t>
      </w:r>
      <w:r w:rsidR="00057F5E" w:rsidRPr="0040691C">
        <w:rPr>
          <w:rFonts w:ascii="Calibri" w:hAnsi="Calibri"/>
        </w:rPr>
        <w:t xml:space="preserve"> </w:t>
      </w:r>
      <w:r w:rsidRPr="0040691C">
        <w:rPr>
          <w:rFonts w:ascii="Calibri" w:hAnsi="Calibri"/>
        </w:rPr>
        <w:t>a jakákoli další případná nutná povolení. Zhotovitel v této souvislosti zajistí veškerá potřebná vyjádření, souhlasy a stanoviska. Zhotovitel není oprávněn zahájit jakékoli stavební práce dříve, než nabude právní moci povolení</w:t>
      </w:r>
      <w:r w:rsidR="00D534C9">
        <w:rPr>
          <w:rFonts w:ascii="Calibri" w:hAnsi="Calibri"/>
        </w:rPr>
        <w:t xml:space="preserve"> záměru</w:t>
      </w:r>
      <w:r w:rsidRPr="0040691C">
        <w:rPr>
          <w:rFonts w:ascii="Calibri" w:hAnsi="Calibri"/>
        </w:rPr>
        <w:t>, kterým bude povolena realizace Stavby. V případě, že bude pro Stavbu vydáváno více povolení, je rozhodující okamžik nabytí právní moci povolení pro poslední ze stavebních objektů.</w:t>
      </w:r>
    </w:p>
    <w:p w14:paraId="7F8AFB05" w14:textId="34567174" w:rsidR="0040691C" w:rsidRDefault="0040691C" w:rsidP="00447FE7">
      <w:pPr>
        <w:spacing w:after="120" w:line="240" w:lineRule="auto"/>
        <w:jc w:val="both"/>
      </w:pPr>
      <w:r>
        <w:t xml:space="preserve">Součástí </w:t>
      </w:r>
      <w:r w:rsidR="00A11719">
        <w:t>plnění</w:t>
      </w:r>
      <w:r>
        <w:t xml:space="preserve"> je také </w:t>
      </w:r>
      <w:r w:rsidRPr="00EF1B9F">
        <w:t>zpracování dokumentace vybavení interiéru. Prvky vybavení interiéru včetně AV techniky (mimo PC, tiskárny) jsou uvedeny v přílohách tohoto dokumentu (</w:t>
      </w:r>
      <w:r w:rsidRPr="00EF1B9F">
        <w:rPr>
          <w:i/>
          <w:iCs/>
        </w:rPr>
        <w:t xml:space="preserve">v </w:t>
      </w:r>
      <w:r w:rsidR="00EF1B9F" w:rsidRPr="00EF1B9F">
        <w:rPr>
          <w:i/>
          <w:iCs/>
        </w:rPr>
        <w:t xml:space="preserve">příloze </w:t>
      </w:r>
      <w:proofErr w:type="gramStart"/>
      <w:r w:rsidR="00EF1B9F" w:rsidRPr="00EF1B9F">
        <w:rPr>
          <w:i/>
          <w:iCs/>
        </w:rPr>
        <w:t>1b</w:t>
      </w:r>
      <w:proofErr w:type="gramEnd"/>
      <w:r w:rsidR="00EF1B9F" w:rsidRPr="00EF1B9F">
        <w:rPr>
          <w:i/>
          <w:iCs/>
        </w:rPr>
        <w:t xml:space="preserve"> SOD</w:t>
      </w:r>
      <w:r w:rsidR="006A27C5" w:rsidRPr="00EF1B9F">
        <w:rPr>
          <w:i/>
          <w:iCs/>
        </w:rPr>
        <w:t xml:space="preserve"> </w:t>
      </w:r>
      <w:r w:rsidRPr="00EF1B9F">
        <w:rPr>
          <w:i/>
          <w:iCs/>
        </w:rPr>
        <w:t>Kniha místností</w:t>
      </w:r>
      <w:r w:rsidRPr="00EF1B9F">
        <w:t>), jejich počet a umístění se může měnit v závislosti na koncepci Stavby. Blíže jsou požadavky vymezeny v příloze tohoto dokumentu (</w:t>
      </w:r>
      <w:r w:rsidR="00EF1B9F" w:rsidRPr="00EF1B9F">
        <w:rPr>
          <w:i/>
          <w:iCs/>
        </w:rPr>
        <w:t>příloha č. 1d SOD</w:t>
      </w:r>
      <w:r w:rsidR="006A27C5" w:rsidRPr="00EF1B9F">
        <w:rPr>
          <w:i/>
          <w:iCs/>
        </w:rPr>
        <w:t xml:space="preserve"> </w:t>
      </w:r>
      <w:r w:rsidRPr="00EF1B9F">
        <w:rPr>
          <w:i/>
          <w:iCs/>
        </w:rPr>
        <w:t>Požadavky na zpracování projektové dokumentace interiéru</w:t>
      </w:r>
      <w:r w:rsidRPr="00EF1B9F">
        <w:t>).</w:t>
      </w:r>
    </w:p>
    <w:p w14:paraId="1ABE8358" w14:textId="3DC85D42" w:rsidR="00997AD5" w:rsidRDefault="00997AD5" w:rsidP="00447FE7">
      <w:pPr>
        <w:spacing w:after="120" w:line="240" w:lineRule="auto"/>
        <w:jc w:val="both"/>
        <w:rPr>
          <w:rFonts w:ascii="Calibri" w:hAnsi="Calibri"/>
        </w:rPr>
      </w:pPr>
      <w:r w:rsidRPr="00997AD5">
        <w:rPr>
          <w:rFonts w:ascii="Calibri" w:hAnsi="Calibri"/>
        </w:rPr>
        <w:t xml:space="preserve">Součástí Díla je zhotovení stavby </w:t>
      </w:r>
      <w:r w:rsidR="006A27C5">
        <w:t xml:space="preserve">Environmentálního Centra </w:t>
      </w:r>
      <w:r w:rsidR="00150618">
        <w:t xml:space="preserve"> UJEP</w:t>
      </w:r>
      <w:r w:rsidRPr="00997AD5">
        <w:rPr>
          <w:rFonts w:ascii="Calibri" w:hAnsi="Calibri"/>
        </w:rPr>
        <w:t>, kterou se rozumí úplné, funkční a bezvadné provedení všech stavebních, zahradnických a montážních prací a konstrukcí, včetně dodávek potřebných</w:t>
      </w:r>
      <w:r>
        <w:rPr>
          <w:rFonts w:ascii="Calibri" w:hAnsi="Calibri"/>
        </w:rPr>
        <w:t xml:space="preserve"> </w:t>
      </w:r>
      <w:r w:rsidRPr="00997AD5">
        <w:rPr>
          <w:rFonts w:ascii="Calibri" w:hAnsi="Calibri"/>
        </w:rPr>
        <w:t>materiálů, zařízení a rostlin nezbytných pro řádné dokončení Stavby včetně dodávky, montáže a instalace technického zařízení, provedení všech činností souvisejících s dodávkou stavebních prací a konstrukcí, všech činností souvisejících s dodávkou zahradnických prací a rostlin, jejichž provedení je nezbytné pro řádné dokončení Díla, např. zařízení staveniště, bezpečnostní opatření, včetně koordinační a kompletační činnosti celé Stavby.</w:t>
      </w:r>
    </w:p>
    <w:p w14:paraId="3AEDD087" w14:textId="383DF78D" w:rsidR="00636A30" w:rsidRDefault="00636A30" w:rsidP="00D641DA">
      <w:pPr>
        <w:spacing w:after="0" w:line="240" w:lineRule="auto"/>
        <w:jc w:val="both"/>
        <w:rPr>
          <w:rFonts w:ascii="Calibri" w:hAnsi="Calibri"/>
        </w:rPr>
      </w:pPr>
      <w:r w:rsidRPr="00636A30">
        <w:rPr>
          <w:rFonts w:ascii="Calibri" w:hAnsi="Calibri"/>
        </w:rPr>
        <w:t xml:space="preserve">Projekt bude řešen dle platné legislativy, </w:t>
      </w:r>
      <w:r w:rsidR="0075144C">
        <w:rPr>
          <w:rFonts w:ascii="Calibri" w:hAnsi="Calibri"/>
        </w:rPr>
        <w:t>zejména</w:t>
      </w:r>
      <w:r w:rsidR="0075144C" w:rsidRPr="00636A30">
        <w:rPr>
          <w:rFonts w:ascii="Calibri" w:hAnsi="Calibri"/>
        </w:rPr>
        <w:t xml:space="preserve"> </w:t>
      </w:r>
      <w:r w:rsidRPr="00636A30">
        <w:rPr>
          <w:rFonts w:ascii="Calibri" w:hAnsi="Calibri"/>
        </w:rPr>
        <w:t>zákona č. 283/2021 Sb.,</w:t>
      </w:r>
      <w:r w:rsidR="0075144C">
        <w:rPr>
          <w:rFonts w:ascii="Calibri" w:hAnsi="Calibri"/>
        </w:rPr>
        <w:t xml:space="preserve"> stavební zákon,</w:t>
      </w:r>
      <w:r w:rsidRPr="00636A30">
        <w:rPr>
          <w:rFonts w:ascii="Calibri" w:hAnsi="Calibri"/>
        </w:rPr>
        <w:t xml:space="preserve"> v platném znění. Projektová dokumentace bude vypracována podle ČSN, vyhlášek a zákonů platných v době zpracování projektové dokumentace. Bude postupováno podle vyhlášky</w:t>
      </w:r>
      <w:r w:rsidR="00423120">
        <w:rPr>
          <w:rFonts w:ascii="Calibri" w:hAnsi="Calibri"/>
        </w:rPr>
        <w:t xml:space="preserve"> č. 146</w:t>
      </w:r>
      <w:r w:rsidR="0079152A">
        <w:rPr>
          <w:rFonts w:ascii="Calibri" w:hAnsi="Calibri"/>
        </w:rPr>
        <w:t>/2024 Sb</w:t>
      </w:r>
      <w:r w:rsidR="006D4A8A">
        <w:rPr>
          <w:rFonts w:ascii="Calibri" w:hAnsi="Calibri"/>
        </w:rPr>
        <w:t>.</w:t>
      </w:r>
      <w:r w:rsidR="0079152A">
        <w:rPr>
          <w:rFonts w:ascii="Calibri" w:hAnsi="Calibri"/>
        </w:rPr>
        <w:t xml:space="preserve">, </w:t>
      </w:r>
      <w:r w:rsidR="0079152A" w:rsidRPr="0079152A">
        <w:rPr>
          <w:rFonts w:ascii="Calibri" w:hAnsi="Calibri"/>
        </w:rPr>
        <w:t>o požadavcích na výstavbu</w:t>
      </w:r>
      <w:r w:rsidR="006D4A8A">
        <w:rPr>
          <w:rFonts w:ascii="Calibri" w:hAnsi="Calibri"/>
        </w:rPr>
        <w:t>,</w:t>
      </w:r>
      <w:r w:rsidRPr="00636A30">
        <w:rPr>
          <w:rFonts w:ascii="Calibri" w:hAnsi="Calibri"/>
        </w:rPr>
        <w:t xml:space="preserve"> </w:t>
      </w:r>
      <w:r w:rsidR="00150618">
        <w:rPr>
          <w:rFonts w:ascii="Calibri" w:hAnsi="Calibri"/>
        </w:rPr>
        <w:t>v platném znění</w:t>
      </w:r>
      <w:r w:rsidRPr="00636A30">
        <w:rPr>
          <w:rFonts w:ascii="Calibri" w:hAnsi="Calibri"/>
        </w:rPr>
        <w:t>.</w:t>
      </w:r>
    </w:p>
    <w:p w14:paraId="4269A45E" w14:textId="77777777" w:rsidR="00150618" w:rsidRDefault="00150618" w:rsidP="00D641DA">
      <w:pPr>
        <w:spacing w:after="0" w:line="240" w:lineRule="auto"/>
        <w:jc w:val="both"/>
        <w:rPr>
          <w:rFonts w:ascii="Calibri" w:hAnsi="Calibri"/>
        </w:rPr>
      </w:pPr>
    </w:p>
    <w:p w14:paraId="2F685918" w14:textId="44315562" w:rsidR="00997AD5" w:rsidRPr="00E6109D" w:rsidRDefault="00B203C9" w:rsidP="00447FE7">
      <w:pPr>
        <w:spacing w:after="120" w:line="240" w:lineRule="auto"/>
        <w:jc w:val="both"/>
        <w:rPr>
          <w:rFonts w:ascii="Calibri" w:hAnsi="Calibri"/>
          <w:bCs/>
        </w:rPr>
      </w:pPr>
      <w:r w:rsidRPr="00E6109D">
        <w:rPr>
          <w:rFonts w:ascii="Calibri" w:hAnsi="Calibri"/>
          <w:bCs/>
        </w:rPr>
        <w:t xml:space="preserve">Pro účely prezentace realizace výstavby bude Zhotovitel pro Objednatele provádět profesionální </w:t>
      </w:r>
      <w:r w:rsidRPr="00E6109D">
        <w:rPr>
          <w:rFonts w:ascii="Calibri" w:hAnsi="Calibri"/>
          <w:bCs/>
          <w:u w:val="single"/>
        </w:rPr>
        <w:t xml:space="preserve">fotografický </w:t>
      </w:r>
      <w:proofErr w:type="spellStart"/>
      <w:r w:rsidRPr="00E6109D">
        <w:rPr>
          <w:rFonts w:ascii="Calibri" w:hAnsi="Calibri"/>
          <w:bCs/>
          <w:u w:val="single"/>
        </w:rPr>
        <w:t>časosběr</w:t>
      </w:r>
      <w:proofErr w:type="spellEnd"/>
      <w:r w:rsidRPr="00E6109D">
        <w:rPr>
          <w:rFonts w:ascii="Calibri" w:hAnsi="Calibri"/>
          <w:bCs/>
          <w:u w:val="single"/>
        </w:rPr>
        <w:t xml:space="preserve"> výstavby</w:t>
      </w:r>
      <w:r w:rsidRPr="00E6109D">
        <w:rPr>
          <w:rFonts w:ascii="Calibri" w:hAnsi="Calibri"/>
          <w:bCs/>
        </w:rPr>
        <w:t xml:space="preserve">, </w:t>
      </w:r>
      <w:r w:rsidR="004A3F47">
        <w:rPr>
          <w:rFonts w:ascii="Calibri" w:hAnsi="Calibri"/>
          <w:bCs/>
        </w:rPr>
        <w:t xml:space="preserve">a </w:t>
      </w:r>
      <w:r w:rsidRPr="00E6109D">
        <w:rPr>
          <w:rFonts w:ascii="Calibri" w:hAnsi="Calibri"/>
          <w:bCs/>
        </w:rPr>
        <w:t>to z jednoho pohledu (ideálně z nadhledu, tak aby byla zabrána co největší část stavby) a v denní frekvenci. Vzniklé video bude Objednatelem použito pro prezentační účely (na webových stránkách, prezentace na konferencích a seminářích).</w:t>
      </w:r>
    </w:p>
    <w:p w14:paraId="0FBCA18D" w14:textId="528E58BE" w:rsidR="00B203C9" w:rsidRDefault="00B203C9" w:rsidP="00447FE7">
      <w:pPr>
        <w:spacing w:after="120" w:line="240" w:lineRule="auto"/>
        <w:jc w:val="both"/>
        <w:rPr>
          <w:rFonts w:ascii="Calibri" w:hAnsi="Calibri"/>
          <w:b/>
          <w:bCs/>
        </w:rPr>
      </w:pPr>
    </w:p>
    <w:p w14:paraId="39EF5C8C" w14:textId="5E423011" w:rsidR="00B203C9" w:rsidRPr="00BC0AE3" w:rsidRDefault="00B203C9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4" w:name="_Toc122524260"/>
      <w:bookmarkStart w:id="5" w:name="_Toc179808430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lastRenderedPageBreak/>
        <w:t>STAVENIŠTĚ</w:t>
      </w:r>
      <w:bookmarkEnd w:id="4"/>
      <w:bookmarkEnd w:id="5"/>
    </w:p>
    <w:p w14:paraId="73850198" w14:textId="5288E906" w:rsidR="00BD4277" w:rsidRDefault="00F25B3D" w:rsidP="00D30347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Území</w:t>
      </w:r>
      <w:r w:rsidR="00BD4277" w:rsidRPr="00BD4277">
        <w:rPr>
          <w:rFonts w:ascii="Calibri" w:hAnsi="Calibri"/>
        </w:rPr>
        <w:t xml:space="preserve"> se nachází v</w:t>
      </w:r>
      <w:r w:rsidR="00523936">
        <w:rPr>
          <w:rFonts w:ascii="Calibri" w:hAnsi="Calibri"/>
        </w:rPr>
        <w:t xml:space="preserve"> centrální</w:t>
      </w:r>
      <w:r w:rsidR="00BD4277" w:rsidRPr="00BD4277">
        <w:rPr>
          <w:rFonts w:ascii="Calibri" w:hAnsi="Calibri"/>
        </w:rPr>
        <w:t xml:space="preserve"> části </w:t>
      </w:r>
      <w:r w:rsidR="00523936">
        <w:rPr>
          <w:rFonts w:ascii="Calibri" w:hAnsi="Calibri"/>
        </w:rPr>
        <w:t>města Ústí nad Labem</w:t>
      </w:r>
      <w:r w:rsidR="00BD4277" w:rsidRPr="00BD4277">
        <w:rPr>
          <w:rFonts w:ascii="Calibri" w:hAnsi="Calibri"/>
        </w:rPr>
        <w:t>, severozápadní stranou přiléhá k</w:t>
      </w:r>
      <w:r w:rsidR="005C4CF0">
        <w:rPr>
          <w:rFonts w:ascii="Calibri" w:hAnsi="Calibri"/>
        </w:rPr>
        <w:t>e</w:t>
      </w:r>
      <w:r w:rsidR="00523936">
        <w:rPr>
          <w:rFonts w:ascii="Calibri" w:hAnsi="Calibri"/>
        </w:rPr>
        <w:t> </w:t>
      </w:r>
      <w:r w:rsidR="00BD4277" w:rsidRPr="00BD4277">
        <w:rPr>
          <w:rFonts w:ascii="Calibri" w:hAnsi="Calibri"/>
        </w:rPr>
        <w:t>komunikaci</w:t>
      </w:r>
      <w:r w:rsidR="00523936">
        <w:rPr>
          <w:rFonts w:ascii="Calibri" w:hAnsi="Calibri"/>
        </w:rPr>
        <w:t xml:space="preserve"> ulice Klíšská, severní stranu lemuje ulice České mládeže</w:t>
      </w:r>
      <w:r w:rsidR="00BD4277" w:rsidRPr="00BD4277">
        <w:rPr>
          <w:rFonts w:ascii="Calibri" w:hAnsi="Calibri"/>
        </w:rPr>
        <w:t xml:space="preserve">. Hranu </w:t>
      </w:r>
      <w:r w:rsidR="00523936">
        <w:rPr>
          <w:rFonts w:ascii="Calibri" w:hAnsi="Calibri"/>
        </w:rPr>
        <w:t>zájmového území lemuje vnitroareálová ulice Mendělej</w:t>
      </w:r>
      <w:r w:rsidR="00BF24E2">
        <w:rPr>
          <w:rFonts w:ascii="Calibri" w:hAnsi="Calibri"/>
        </w:rPr>
        <w:t xml:space="preserve">evova. </w:t>
      </w:r>
    </w:p>
    <w:p w14:paraId="0CA2E8B4" w14:textId="77777777" w:rsidR="00771CA9" w:rsidRDefault="00771CA9" w:rsidP="00D30347">
      <w:pPr>
        <w:spacing w:after="0" w:line="240" w:lineRule="auto"/>
        <w:jc w:val="both"/>
        <w:rPr>
          <w:rFonts w:ascii="Calibri" w:hAnsi="Calibri"/>
        </w:rPr>
      </w:pPr>
    </w:p>
    <w:p w14:paraId="7D7983AD" w14:textId="23F80BD4" w:rsidR="003B3795" w:rsidRDefault="00F25B3D" w:rsidP="00F25B3D">
      <w:pPr>
        <w:spacing w:after="0" w:line="240" w:lineRule="auto"/>
        <w:jc w:val="both"/>
        <w:rPr>
          <w:rFonts w:ascii="Calibri" w:hAnsi="Calibri"/>
        </w:rPr>
      </w:pPr>
      <w:r w:rsidRPr="00B203C9">
        <w:rPr>
          <w:rFonts w:ascii="Calibri" w:hAnsi="Calibri"/>
        </w:rPr>
        <w:t>Pozemky pro plánovanou výstavbu</w:t>
      </w:r>
      <w:r w:rsidR="003B3795">
        <w:rPr>
          <w:rFonts w:ascii="Calibri" w:hAnsi="Calibri"/>
        </w:rPr>
        <w:t>:</w:t>
      </w:r>
    </w:p>
    <w:p w14:paraId="21BB80A5" w14:textId="7770A8B7" w:rsidR="003B3795" w:rsidRPr="00D26463" w:rsidRDefault="003B3795" w:rsidP="00D2646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 w:rsidRPr="00D26463">
        <w:rPr>
          <w:rFonts w:ascii="Calibri" w:hAnsi="Calibri"/>
        </w:rPr>
        <w:t xml:space="preserve">Parcelní číslo: </w:t>
      </w:r>
      <w:r w:rsidR="00BF24E2" w:rsidRPr="00D26463">
        <w:rPr>
          <w:rFonts w:ascii="Calibri" w:hAnsi="Calibri"/>
        </w:rPr>
        <w:t>491/1, 491/2, 491/3, 491/4, 491/5, 491/ 7, 491/8</w:t>
      </w:r>
    </w:p>
    <w:p w14:paraId="299D4CEA" w14:textId="436E79ED" w:rsidR="00BF24E2" w:rsidRPr="00D26463" w:rsidRDefault="003B3795" w:rsidP="00D2646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 w:rsidRPr="00D26463">
        <w:rPr>
          <w:rFonts w:ascii="Calibri" w:hAnsi="Calibri"/>
        </w:rPr>
        <w:t xml:space="preserve">Katastrální území: </w:t>
      </w:r>
      <w:r w:rsidR="00BF24E2" w:rsidRPr="00D26463">
        <w:rPr>
          <w:rFonts w:ascii="Calibri" w:hAnsi="Calibri"/>
        </w:rPr>
        <w:t xml:space="preserve">Ústí nad Labem [774871] </w:t>
      </w:r>
    </w:p>
    <w:p w14:paraId="6B43F4C2" w14:textId="7182F447" w:rsidR="0030618D" w:rsidRPr="00D26463" w:rsidRDefault="003B3795" w:rsidP="00D2646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 w:rsidRPr="00D26463">
        <w:rPr>
          <w:rFonts w:ascii="Calibri" w:hAnsi="Calibri"/>
        </w:rPr>
        <w:t xml:space="preserve">Vlastnictví: </w:t>
      </w:r>
      <w:r w:rsidR="00BF24E2" w:rsidRPr="00D26463">
        <w:rPr>
          <w:rFonts w:ascii="Calibri" w:hAnsi="Calibri"/>
        </w:rPr>
        <w:t>Univerzita Jana Evangelisty Purkyně v Ústí nad Labem, Pasteurova 3544/1, Ústí nad Labem-centrum, 40001 Ústí nad Labem</w:t>
      </w:r>
    </w:p>
    <w:p w14:paraId="5579DE58" w14:textId="77777777" w:rsidR="00BF24E2" w:rsidRDefault="00BF24E2" w:rsidP="00BF24E2">
      <w:pPr>
        <w:spacing w:after="0" w:line="240" w:lineRule="auto"/>
        <w:ind w:left="284"/>
        <w:jc w:val="both"/>
        <w:rPr>
          <w:rFonts w:ascii="Calibri" w:hAnsi="Calibri"/>
        </w:rPr>
      </w:pPr>
    </w:p>
    <w:p w14:paraId="37857FF3" w14:textId="4DAB6033" w:rsidR="00893779" w:rsidRDefault="00893779" w:rsidP="00893779">
      <w:pPr>
        <w:spacing w:after="120" w:line="240" w:lineRule="auto"/>
        <w:jc w:val="both"/>
      </w:pPr>
      <w:r>
        <w:t>Zhotovitel je povinen zbudovat Stavbu tak, aby byla umístěna výhradně na výše uvedených pozemcích Objednatele a nezasahovala mimo tyto pozemky.</w:t>
      </w:r>
      <w:r w:rsidR="00BB130E">
        <w:t xml:space="preserve"> </w:t>
      </w:r>
    </w:p>
    <w:p w14:paraId="6B28B744" w14:textId="3C4E9E03" w:rsidR="00BB130E" w:rsidRPr="00F13FA7" w:rsidRDefault="00BB130E" w:rsidP="003E5221">
      <w:pPr>
        <w:spacing w:after="120" w:line="240" w:lineRule="auto"/>
        <w:jc w:val="both"/>
        <w:rPr>
          <w:b/>
          <w:bCs/>
        </w:rPr>
      </w:pPr>
      <w:r w:rsidRPr="00F13FA7">
        <w:rPr>
          <w:b/>
          <w:bCs/>
        </w:rPr>
        <w:t xml:space="preserve">Pokud se </w:t>
      </w:r>
      <w:r w:rsidR="00634DDB">
        <w:rPr>
          <w:b/>
          <w:bCs/>
        </w:rPr>
        <w:t>Zhotovitel</w:t>
      </w:r>
      <w:r w:rsidRPr="00F13FA7">
        <w:rPr>
          <w:b/>
          <w:bCs/>
        </w:rPr>
        <w:t xml:space="preserve"> rozhodne </w:t>
      </w:r>
      <w:r w:rsidR="00EA1AE7" w:rsidRPr="00F13FA7">
        <w:rPr>
          <w:b/>
          <w:bCs/>
        </w:rPr>
        <w:t>využít zemní vrty pro tepeln</w:t>
      </w:r>
      <w:r w:rsidR="00CF1926">
        <w:rPr>
          <w:b/>
          <w:bCs/>
        </w:rPr>
        <w:t>á</w:t>
      </w:r>
      <w:r w:rsidR="00EA1AE7" w:rsidRPr="00F13FA7">
        <w:rPr>
          <w:b/>
          <w:bCs/>
        </w:rPr>
        <w:t xml:space="preserve"> čerpadla země/vzduch musí požádat o</w:t>
      </w:r>
      <w:r w:rsidRPr="00F13FA7">
        <w:rPr>
          <w:b/>
          <w:bCs/>
        </w:rPr>
        <w:t xml:space="preserve"> zkušební vrt</w:t>
      </w:r>
      <w:r w:rsidR="00EA1AE7" w:rsidRPr="00F13FA7">
        <w:rPr>
          <w:b/>
          <w:bCs/>
        </w:rPr>
        <w:t>.</w:t>
      </w:r>
    </w:p>
    <w:p w14:paraId="72279D5F" w14:textId="712FACF2" w:rsidR="00BD4277" w:rsidRPr="00F13FA7" w:rsidRDefault="00BB130E" w:rsidP="00BA18F8">
      <w:pPr>
        <w:spacing w:after="0" w:line="240" w:lineRule="auto"/>
        <w:jc w:val="both"/>
        <w:rPr>
          <w:b/>
          <w:bCs/>
        </w:rPr>
      </w:pPr>
      <w:r w:rsidRPr="00F13FA7">
        <w:rPr>
          <w:b/>
          <w:bCs/>
        </w:rPr>
        <w:t>Z hlediska zachování neovlivněné kvality podzemních vod nesmí být při úpravách terénu nebo jako zásypové materiály použity žádné materiály, které by mohly měnit geochemické poměry lokality a nesmí být použity žádné recykláty nebo přepracovaný odpad. Zhotovitel je povinen provést podrobný inženýrskogeologický</w:t>
      </w:r>
      <w:r w:rsidR="00CF1926">
        <w:rPr>
          <w:b/>
          <w:bCs/>
        </w:rPr>
        <w:t xml:space="preserve">, </w:t>
      </w:r>
      <w:r w:rsidRPr="00F13FA7">
        <w:rPr>
          <w:b/>
          <w:bCs/>
        </w:rPr>
        <w:t xml:space="preserve">hydrogeologický </w:t>
      </w:r>
      <w:r w:rsidR="0040129E">
        <w:rPr>
          <w:b/>
          <w:bCs/>
        </w:rPr>
        <w:t xml:space="preserve">a radonový </w:t>
      </w:r>
      <w:r w:rsidRPr="00F13FA7">
        <w:rPr>
          <w:b/>
          <w:bCs/>
        </w:rPr>
        <w:t>průzkum</w:t>
      </w:r>
      <w:r w:rsidR="00EA1AE7" w:rsidRPr="00F13FA7">
        <w:rPr>
          <w:b/>
          <w:bCs/>
        </w:rPr>
        <w:t>.</w:t>
      </w:r>
    </w:p>
    <w:p w14:paraId="507F471B" w14:textId="77777777" w:rsidR="00BA18F8" w:rsidRDefault="00BA18F8" w:rsidP="00BA18F8">
      <w:pPr>
        <w:spacing w:after="0" w:line="240" w:lineRule="auto"/>
        <w:jc w:val="both"/>
      </w:pPr>
    </w:p>
    <w:p w14:paraId="02871D93" w14:textId="5DBA39FB" w:rsidR="00532B76" w:rsidRDefault="00532B76" w:rsidP="00AD7F1B">
      <w:pPr>
        <w:spacing w:after="120" w:line="240" w:lineRule="auto"/>
        <w:jc w:val="both"/>
        <w:rPr>
          <w:b/>
          <w:bCs/>
        </w:rPr>
      </w:pPr>
      <w:r w:rsidRPr="00532B76">
        <w:rPr>
          <w:b/>
          <w:bCs/>
        </w:rPr>
        <w:t>Limity a omezení</w:t>
      </w:r>
      <w:r>
        <w:rPr>
          <w:b/>
          <w:bCs/>
        </w:rPr>
        <w:t>:</w:t>
      </w:r>
    </w:p>
    <w:p w14:paraId="214D02FE" w14:textId="77FB0890" w:rsidR="00E90257" w:rsidRPr="00E90257" w:rsidRDefault="002C6430" w:rsidP="00532B76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Zóna havarijního plánování</w:t>
      </w:r>
      <w:r w:rsidR="00532B76" w:rsidRPr="00E90257">
        <w:rPr>
          <w:u w:val="single"/>
        </w:rPr>
        <w:t xml:space="preserve"> </w:t>
      </w:r>
      <w:proofErr w:type="spellStart"/>
      <w:r>
        <w:rPr>
          <w:u w:val="single"/>
        </w:rPr>
        <w:t>Spolchemie</w:t>
      </w:r>
      <w:proofErr w:type="spellEnd"/>
    </w:p>
    <w:p w14:paraId="4297083F" w14:textId="72908A55" w:rsidR="00532B76" w:rsidRDefault="002C6430" w:rsidP="00EA1AE7">
      <w:pPr>
        <w:spacing w:after="120" w:line="240" w:lineRule="auto"/>
        <w:jc w:val="both"/>
      </w:pPr>
      <w:r w:rsidRPr="002C6430">
        <w:t>Zóna havarijního plánování (dále také "ZHP") je území v okolí objektu (výrobního areálu), ve kterém jsou uplatňovány požadavky ochrany obyvatelstva a požadavky územního rozvoje z hlediska havarijního plánování formou vnějšího havarijního plánu. </w:t>
      </w:r>
    </w:p>
    <w:p w14:paraId="3BB35FE7" w14:textId="22DD3B45" w:rsidR="00EA1AE7" w:rsidRPr="00BC0AE3" w:rsidRDefault="009671DB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6" w:name="_Toc122524261"/>
      <w:bookmarkStart w:id="7" w:name="_Toc179808431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TECHNICKÁ INFRASTRUKTURA</w:t>
      </w:r>
      <w:bookmarkEnd w:id="6"/>
      <w:bookmarkEnd w:id="7"/>
    </w:p>
    <w:p w14:paraId="1A8E9505" w14:textId="74847073" w:rsidR="00AD7F1B" w:rsidRDefault="00AD7F1B" w:rsidP="00BA18F8">
      <w:pPr>
        <w:spacing w:after="0" w:line="240" w:lineRule="auto"/>
        <w:jc w:val="both"/>
      </w:pPr>
      <w:r>
        <w:t xml:space="preserve">Stavbu je možné napojit na technickou infrastrukturu, která se nachází nejblíže Stavbě. Není vyloučeno napojit média jiným způsobem či z jiných míst, protože záleží na dispozicích Stavby. </w:t>
      </w:r>
    </w:p>
    <w:p w14:paraId="6FA25769" w14:textId="77777777" w:rsidR="00BA18F8" w:rsidRPr="009671DB" w:rsidRDefault="00BA18F8" w:rsidP="00BA18F8">
      <w:pPr>
        <w:spacing w:after="0" w:line="240" w:lineRule="auto"/>
        <w:jc w:val="both"/>
      </w:pPr>
    </w:p>
    <w:p w14:paraId="4200EBEF" w14:textId="77777777" w:rsidR="002C6430" w:rsidRDefault="002C6430" w:rsidP="009671DB">
      <w:pPr>
        <w:spacing w:after="120" w:line="240" w:lineRule="auto"/>
        <w:jc w:val="both"/>
        <w:rPr>
          <w:b/>
          <w:bCs/>
        </w:rPr>
      </w:pPr>
    </w:p>
    <w:p w14:paraId="1A08875B" w14:textId="17DADA99" w:rsidR="009671DB" w:rsidRPr="003E5221" w:rsidRDefault="009671DB" w:rsidP="009671DB">
      <w:pPr>
        <w:spacing w:after="120" w:line="240" w:lineRule="auto"/>
        <w:jc w:val="both"/>
        <w:rPr>
          <w:b/>
          <w:bCs/>
        </w:rPr>
      </w:pPr>
      <w:r w:rsidRPr="003E5221">
        <w:rPr>
          <w:b/>
          <w:bCs/>
        </w:rPr>
        <w:t>Zjištěné parametry inženýrských sítí</w:t>
      </w:r>
    </w:p>
    <w:p w14:paraId="7D33AE23" w14:textId="0FD1E1B8" w:rsidR="003E5221" w:rsidRPr="003E5221" w:rsidRDefault="009671DB" w:rsidP="003E5221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Voda</w:t>
      </w:r>
    </w:p>
    <w:p w14:paraId="543D5E03" w14:textId="17ED47ED" w:rsidR="009671DB" w:rsidRDefault="003E5221" w:rsidP="009671DB">
      <w:pPr>
        <w:spacing w:after="120" w:line="240" w:lineRule="auto"/>
        <w:jc w:val="both"/>
      </w:pPr>
      <w:r>
        <w:t xml:space="preserve">- </w:t>
      </w:r>
      <w:r w:rsidR="002C6430">
        <w:t>V</w:t>
      </w:r>
      <w:r w:rsidR="009671DB">
        <w:t>odovod je</w:t>
      </w:r>
      <w:r w:rsidR="002C6430">
        <w:t xml:space="preserve"> veden</w:t>
      </w:r>
      <w:r w:rsidR="009671DB">
        <w:t xml:space="preserve"> </w:t>
      </w:r>
      <w:r w:rsidR="002C6430">
        <w:t>podél</w:t>
      </w:r>
      <w:r w:rsidR="009671DB">
        <w:t xml:space="preserve"> komunikace</w:t>
      </w:r>
      <w:r w:rsidR="002C6430">
        <w:t xml:space="preserve"> Mendělejevova</w:t>
      </w:r>
      <w:r w:rsidR="009671DB">
        <w:t>.</w:t>
      </w:r>
    </w:p>
    <w:p w14:paraId="7E4E1852" w14:textId="6D33369C" w:rsidR="003E5221" w:rsidRPr="003E5221" w:rsidRDefault="009671DB" w:rsidP="003E5221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Kanalizace</w:t>
      </w:r>
    </w:p>
    <w:p w14:paraId="514C7C85" w14:textId="1526AE92" w:rsidR="009671DB" w:rsidRDefault="003E5221" w:rsidP="009671DB">
      <w:pPr>
        <w:spacing w:after="120" w:line="240" w:lineRule="auto"/>
        <w:jc w:val="both"/>
      </w:pPr>
      <w:r>
        <w:t>- V</w:t>
      </w:r>
      <w:r w:rsidR="009671DB">
        <w:t xml:space="preserve">eřejná jednotná kanalizace DN 400 je </w:t>
      </w:r>
      <w:r w:rsidR="002C6430">
        <w:t>umístěna v komunikaci Mendělejevova</w:t>
      </w:r>
      <w:r w:rsidR="009671DB">
        <w:t>; kapacita dostatečná.</w:t>
      </w:r>
    </w:p>
    <w:p w14:paraId="43310642" w14:textId="5E8D4491" w:rsidR="003E5221" w:rsidRPr="003E5221" w:rsidRDefault="009671DB" w:rsidP="009671DB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Plyn</w:t>
      </w:r>
    </w:p>
    <w:p w14:paraId="247B71BF" w14:textId="6C8C4D3C" w:rsidR="009671DB" w:rsidRDefault="003E5221" w:rsidP="003E5221">
      <w:pPr>
        <w:spacing w:after="120" w:line="240" w:lineRule="auto"/>
        <w:jc w:val="both"/>
      </w:pPr>
      <w:r>
        <w:t xml:space="preserve">- </w:t>
      </w:r>
      <w:proofErr w:type="spellStart"/>
      <w:r>
        <w:t>S</w:t>
      </w:r>
      <w:r w:rsidR="009671DB">
        <w:t>tředotlak</w:t>
      </w:r>
      <w:proofErr w:type="spellEnd"/>
      <w:r w:rsidR="009671DB">
        <w:t xml:space="preserve"> na pozemku, kapacita dostatečná</w:t>
      </w:r>
      <w:r w:rsidR="00532B76">
        <w:t>.</w:t>
      </w:r>
    </w:p>
    <w:p w14:paraId="3DD064A8" w14:textId="77777777" w:rsidR="003E5221" w:rsidRPr="003E5221" w:rsidRDefault="009671DB" w:rsidP="009671DB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Elektro</w:t>
      </w:r>
    </w:p>
    <w:p w14:paraId="2EC78447" w14:textId="197114A9" w:rsidR="009671DB" w:rsidRDefault="003E5221" w:rsidP="003B729E">
      <w:pPr>
        <w:spacing w:after="120" w:line="240" w:lineRule="auto"/>
        <w:jc w:val="both"/>
      </w:pPr>
      <w:r>
        <w:lastRenderedPageBreak/>
        <w:t xml:space="preserve">- </w:t>
      </w:r>
      <w:r w:rsidR="009671DB">
        <w:t>vedení na druhé straně komunikace</w:t>
      </w:r>
      <w:r w:rsidR="00702D42">
        <w:t xml:space="preserve"> Mendělejevova</w:t>
      </w:r>
    </w:p>
    <w:p w14:paraId="508C2631" w14:textId="08F9EF81" w:rsidR="00E95B7D" w:rsidRPr="00E95B7D" w:rsidRDefault="00E95B7D" w:rsidP="009671DB">
      <w:pPr>
        <w:spacing w:after="0" w:line="240" w:lineRule="auto"/>
        <w:jc w:val="both"/>
        <w:rPr>
          <w:u w:val="single"/>
        </w:rPr>
      </w:pPr>
      <w:r w:rsidRPr="00E95B7D">
        <w:rPr>
          <w:u w:val="single"/>
        </w:rPr>
        <w:t>Slaboproud</w:t>
      </w:r>
    </w:p>
    <w:p w14:paraId="372A741B" w14:textId="15798995" w:rsidR="009671DB" w:rsidRDefault="00E95B7D" w:rsidP="00E95B7D">
      <w:pPr>
        <w:spacing w:after="120" w:line="240" w:lineRule="auto"/>
        <w:jc w:val="both"/>
      </w:pPr>
      <w:r>
        <w:t>- S</w:t>
      </w:r>
      <w:r w:rsidR="009671DB">
        <w:t>laboproudé sítě v blízkosti pozemku</w:t>
      </w:r>
      <w:r w:rsidR="00702D42">
        <w:t xml:space="preserve"> u objektu FF</w:t>
      </w:r>
    </w:p>
    <w:p w14:paraId="7EC8B532" w14:textId="6F13E27C" w:rsidR="00FB207D" w:rsidRDefault="00FB207D" w:rsidP="00702D42">
      <w:pPr>
        <w:spacing w:after="0" w:line="240" w:lineRule="auto"/>
        <w:jc w:val="both"/>
      </w:pPr>
      <w:r>
        <w:t xml:space="preserve">Skutečné náklady na zbudování přípojky zajišťované správci inženýrských sítí od distribuční soustavy po napojovací bod nese </w:t>
      </w:r>
      <w:r w:rsidR="00702D42">
        <w:t>Zhotovitel v rámci projektu</w:t>
      </w:r>
      <w:r>
        <w:t xml:space="preserve">. </w:t>
      </w:r>
    </w:p>
    <w:p w14:paraId="68E49279" w14:textId="77777777" w:rsidR="00702D42" w:rsidRDefault="00702D42" w:rsidP="00702D42">
      <w:pPr>
        <w:spacing w:after="0" w:line="240" w:lineRule="auto"/>
        <w:jc w:val="both"/>
      </w:pPr>
    </w:p>
    <w:p w14:paraId="74EDA9A6" w14:textId="6A5D4FB9" w:rsidR="00FB207D" w:rsidRDefault="00FB207D" w:rsidP="00BD4277">
      <w:pPr>
        <w:spacing w:after="120" w:line="240" w:lineRule="auto"/>
        <w:jc w:val="both"/>
      </w:pPr>
      <w:r>
        <w:t xml:space="preserve">Náklady na spotřebovaná média jsou součástí ceny Stavby a hradí je Zhotovitel až do okamžiku dokončení </w:t>
      </w:r>
      <w:r w:rsidR="00E25C87">
        <w:t xml:space="preserve">a předání </w:t>
      </w:r>
      <w:r>
        <w:t>Stavby.</w:t>
      </w:r>
    </w:p>
    <w:p w14:paraId="41908E92" w14:textId="77777777" w:rsidR="002B30B1" w:rsidRDefault="002B30B1" w:rsidP="00BD4277">
      <w:pPr>
        <w:spacing w:after="120" w:line="240" w:lineRule="auto"/>
        <w:jc w:val="both"/>
      </w:pPr>
    </w:p>
    <w:p w14:paraId="046557EF" w14:textId="1FF57EF2" w:rsidR="00BD4277" w:rsidRPr="00BC0AE3" w:rsidRDefault="00BD4277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8" w:name="_Toc122524262"/>
      <w:bookmarkStart w:id="9" w:name="_Toc179808432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NAPOJENÍ NA DOPRAVNÍ INFRASTRUKTURU</w:t>
      </w:r>
      <w:bookmarkEnd w:id="8"/>
      <w:bookmarkEnd w:id="9"/>
    </w:p>
    <w:p w14:paraId="2813CBA1" w14:textId="5B3089AB" w:rsidR="00BD4277" w:rsidRDefault="00BD4277" w:rsidP="00570C5C">
      <w:pPr>
        <w:spacing w:after="120" w:line="240" w:lineRule="auto"/>
        <w:jc w:val="both"/>
      </w:pPr>
      <w:r w:rsidRPr="00BD4277">
        <w:rPr>
          <w:rFonts w:ascii="Calibri" w:hAnsi="Calibri"/>
        </w:rPr>
        <w:t xml:space="preserve">Pozemek se nachází </w:t>
      </w:r>
      <w:r w:rsidR="00E25C87">
        <w:rPr>
          <w:rFonts w:ascii="Calibri" w:hAnsi="Calibri"/>
        </w:rPr>
        <w:t>centrální části města Ústí nad Labem</w:t>
      </w:r>
      <w:r w:rsidRPr="00BD4277">
        <w:rPr>
          <w:rFonts w:ascii="Calibri" w:hAnsi="Calibri"/>
        </w:rPr>
        <w:t xml:space="preserve">, severozápadní stranou přiléhá </w:t>
      </w:r>
      <w:r w:rsidR="00E25C87">
        <w:rPr>
          <w:rFonts w:ascii="Calibri" w:hAnsi="Calibri"/>
        </w:rPr>
        <w:t>ke komunikaci Klíšská, severní hranou přiléhá ke komunikaci České Mládeže a východní plochu určuje komunikace Mendělejevova</w:t>
      </w:r>
      <w:r w:rsidRPr="00BD4277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2B30B1">
        <w:t>Dopravně technická obslužnost Stavby bude řešena z</w:t>
      </w:r>
      <w:r w:rsidR="00E25C87">
        <w:t xml:space="preserve"> těchto </w:t>
      </w:r>
      <w:r w:rsidR="002B30B1">
        <w:t>stávající</w:t>
      </w:r>
      <w:r w:rsidR="00E25C87">
        <w:t>ch</w:t>
      </w:r>
      <w:r w:rsidR="002B30B1">
        <w:t xml:space="preserve"> místní</w:t>
      </w:r>
      <w:r w:rsidR="00E25C87">
        <w:t>ch</w:t>
      </w:r>
      <w:r w:rsidR="002B30B1">
        <w:t xml:space="preserve"> komunikac</w:t>
      </w:r>
      <w:r w:rsidR="00E25C87">
        <w:t>í</w:t>
      </w:r>
      <w:r w:rsidR="002B30B1">
        <w:t>, která těsně přiléhá ke Staveništi.</w:t>
      </w:r>
    </w:p>
    <w:p w14:paraId="6301F4EE" w14:textId="77777777" w:rsidR="00570C5C" w:rsidRDefault="00570C5C" w:rsidP="00570C5C">
      <w:pPr>
        <w:spacing w:after="120" w:line="240" w:lineRule="auto"/>
        <w:jc w:val="both"/>
      </w:pPr>
    </w:p>
    <w:p w14:paraId="03C78CD4" w14:textId="508FD4CD" w:rsidR="00570C5C" w:rsidRPr="00D87E4D" w:rsidRDefault="00570C5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0" w:name="_Toc122524263"/>
      <w:bookmarkStart w:id="11" w:name="_Toc179808433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STANDARD PROVEDENÍ STAVBY</w:t>
      </w:r>
      <w:bookmarkEnd w:id="10"/>
      <w:bookmarkEnd w:id="11"/>
    </w:p>
    <w:p w14:paraId="1C038C92" w14:textId="77777777" w:rsidR="00BE6DA0" w:rsidRPr="00D34737" w:rsidRDefault="00570C5C" w:rsidP="00570C5C">
      <w:pPr>
        <w:spacing w:after="120" w:line="240" w:lineRule="auto"/>
        <w:jc w:val="both"/>
        <w:rPr>
          <w:b/>
          <w:bCs/>
          <w:sz w:val="23"/>
          <w:szCs w:val="23"/>
        </w:rPr>
      </w:pPr>
      <w:r w:rsidRPr="00D34737">
        <w:rPr>
          <w:b/>
          <w:bCs/>
          <w:sz w:val="23"/>
          <w:szCs w:val="23"/>
        </w:rPr>
        <w:t>Stavba bude provedena v souladu s požadavky na technické parametry a standardy, které jsou uvedeny v přílohách tohoto dokumentu</w:t>
      </w:r>
      <w:r w:rsidR="00BE6DA0" w:rsidRPr="00D34737">
        <w:rPr>
          <w:b/>
          <w:bCs/>
          <w:sz w:val="23"/>
          <w:szCs w:val="23"/>
        </w:rPr>
        <w:t>:</w:t>
      </w:r>
    </w:p>
    <w:p w14:paraId="2EE20916" w14:textId="7B5A5F3D" w:rsidR="00BE6DA0" w:rsidRPr="00D34737" w:rsidRDefault="00BE6DA0" w:rsidP="00BE6DA0">
      <w:pPr>
        <w:spacing w:after="0" w:line="240" w:lineRule="auto"/>
        <w:jc w:val="both"/>
        <w:rPr>
          <w:b/>
          <w:bCs/>
          <w:sz w:val="23"/>
          <w:szCs w:val="23"/>
        </w:rPr>
      </w:pPr>
      <w:r w:rsidRPr="00D34737">
        <w:rPr>
          <w:b/>
          <w:bCs/>
          <w:sz w:val="23"/>
          <w:szCs w:val="23"/>
        </w:rPr>
        <w:t xml:space="preserve">- </w:t>
      </w:r>
      <w:r w:rsidR="00EF1B9F">
        <w:rPr>
          <w:b/>
          <w:bCs/>
          <w:sz w:val="23"/>
          <w:szCs w:val="23"/>
        </w:rPr>
        <w:t>příloha č. 2 ZD</w:t>
      </w:r>
      <w:r w:rsidR="006A27C5" w:rsidRPr="00D34737">
        <w:rPr>
          <w:b/>
          <w:bCs/>
          <w:sz w:val="23"/>
          <w:szCs w:val="23"/>
        </w:rPr>
        <w:t xml:space="preserve"> </w:t>
      </w:r>
      <w:r w:rsidR="00442A46">
        <w:rPr>
          <w:b/>
          <w:bCs/>
          <w:sz w:val="23"/>
          <w:szCs w:val="23"/>
        </w:rPr>
        <w:t>Kniha standardů,</w:t>
      </w:r>
    </w:p>
    <w:p w14:paraId="0284D5A0" w14:textId="45B178A1" w:rsidR="00570C5C" w:rsidRPr="00D34737" w:rsidRDefault="00BE6DA0" w:rsidP="00BE6DA0">
      <w:pPr>
        <w:spacing w:after="120" w:line="240" w:lineRule="auto"/>
        <w:jc w:val="both"/>
        <w:rPr>
          <w:b/>
          <w:bCs/>
          <w:sz w:val="23"/>
          <w:szCs w:val="23"/>
        </w:rPr>
      </w:pPr>
      <w:r w:rsidRPr="00D34737">
        <w:rPr>
          <w:b/>
          <w:bCs/>
          <w:sz w:val="23"/>
          <w:szCs w:val="23"/>
        </w:rPr>
        <w:t xml:space="preserve">- </w:t>
      </w:r>
      <w:r w:rsidR="00EF1B9F">
        <w:rPr>
          <w:b/>
          <w:bCs/>
          <w:sz w:val="23"/>
          <w:szCs w:val="23"/>
        </w:rPr>
        <w:t xml:space="preserve"> příloha č. 1 SOD</w:t>
      </w:r>
      <w:r w:rsidR="006A27C5" w:rsidRPr="00D34737">
        <w:rPr>
          <w:b/>
          <w:bCs/>
          <w:sz w:val="23"/>
          <w:szCs w:val="23"/>
        </w:rPr>
        <w:t xml:space="preserve"> </w:t>
      </w:r>
      <w:r w:rsidR="00570C5C" w:rsidRPr="00D34737">
        <w:rPr>
          <w:b/>
          <w:bCs/>
          <w:sz w:val="23"/>
          <w:szCs w:val="23"/>
        </w:rPr>
        <w:t>Kniha místností.</w:t>
      </w:r>
    </w:p>
    <w:p w14:paraId="238779AC" w14:textId="483B1EC4" w:rsidR="00570C5C" w:rsidRPr="00D34737" w:rsidRDefault="00BE6DA0" w:rsidP="006A79AA">
      <w:pPr>
        <w:spacing w:after="0" w:line="240" w:lineRule="auto"/>
        <w:jc w:val="both"/>
        <w:rPr>
          <w:b/>
          <w:bCs/>
        </w:rPr>
      </w:pPr>
      <w:r w:rsidRPr="00D34737">
        <w:rPr>
          <w:b/>
          <w:bCs/>
        </w:rPr>
        <w:t>Stavba bude provedena v</w:t>
      </w:r>
      <w:r w:rsidR="002E33F4">
        <w:rPr>
          <w:b/>
          <w:bCs/>
        </w:rPr>
        <w:t> </w:t>
      </w:r>
      <w:r w:rsidRPr="00D34737">
        <w:rPr>
          <w:b/>
          <w:bCs/>
        </w:rPr>
        <w:t>souladu</w:t>
      </w:r>
      <w:r w:rsidR="002E33F4">
        <w:rPr>
          <w:b/>
          <w:bCs/>
        </w:rPr>
        <w:t xml:space="preserve"> s</w:t>
      </w:r>
      <w:r w:rsidRPr="00D34737">
        <w:rPr>
          <w:b/>
          <w:bCs/>
        </w:rPr>
        <w:t xml:space="preserve"> požadavky uvedenými v příloze tohoto dokumentu (</w:t>
      </w:r>
      <w:r w:rsidR="00EF1B9F">
        <w:rPr>
          <w:b/>
          <w:bCs/>
        </w:rPr>
        <w:t>příloha č. 2 ZD</w:t>
      </w:r>
      <w:r w:rsidR="006A27C5" w:rsidRPr="00D34737">
        <w:rPr>
          <w:b/>
          <w:bCs/>
        </w:rPr>
        <w:t xml:space="preserve"> </w:t>
      </w:r>
      <w:r w:rsidRPr="00D34737">
        <w:rPr>
          <w:b/>
          <w:bCs/>
        </w:rPr>
        <w:t>Kniha standardů), která popisuje nejnižší přípustný standard budovy, místností, materiálů, skladeb, stavebních prvků, materiálů, povrchů, barevností aj. požadavků na Stavbu.</w:t>
      </w:r>
    </w:p>
    <w:p w14:paraId="63D967F7" w14:textId="77777777" w:rsidR="006A79AA" w:rsidRPr="00BD4277" w:rsidRDefault="006A79AA" w:rsidP="006A79AA">
      <w:pPr>
        <w:spacing w:after="0" w:line="240" w:lineRule="auto"/>
        <w:jc w:val="both"/>
      </w:pPr>
    </w:p>
    <w:p w14:paraId="2BF97951" w14:textId="6055B141" w:rsidR="00BD4277" w:rsidRDefault="00F13BB7" w:rsidP="00F13BB7">
      <w:pPr>
        <w:spacing w:after="120" w:line="240" w:lineRule="auto"/>
        <w:jc w:val="both"/>
        <w:rPr>
          <w:b/>
          <w:bCs/>
        </w:rPr>
      </w:pPr>
      <w:r w:rsidRPr="00F13BB7">
        <w:rPr>
          <w:b/>
          <w:bCs/>
        </w:rPr>
        <w:t xml:space="preserve">a) </w:t>
      </w:r>
      <w:r>
        <w:rPr>
          <w:b/>
          <w:bCs/>
        </w:rPr>
        <w:t>E</w:t>
      </w:r>
      <w:r w:rsidRPr="00F13BB7">
        <w:rPr>
          <w:b/>
          <w:bCs/>
        </w:rPr>
        <w:t>nergetická náročnost budovy</w:t>
      </w:r>
    </w:p>
    <w:p w14:paraId="527DF0D1" w14:textId="2BB08889" w:rsidR="00F13BB7" w:rsidRDefault="00F13BB7" w:rsidP="00F13BB7">
      <w:pPr>
        <w:spacing w:after="120" w:line="240" w:lineRule="auto"/>
        <w:jc w:val="both"/>
      </w:pPr>
      <w:r w:rsidRPr="00F13BB7">
        <w:rPr>
          <w:u w:val="single"/>
        </w:rPr>
        <w:t xml:space="preserve">Bude odpovídat požadavkům </w:t>
      </w:r>
      <w:r w:rsidR="00CE597B">
        <w:rPr>
          <w:u w:val="single"/>
        </w:rPr>
        <w:t>Objedna</w:t>
      </w:r>
      <w:r w:rsidRPr="00F13BB7">
        <w:rPr>
          <w:u w:val="single"/>
        </w:rPr>
        <w:t>tele a těmto normám</w:t>
      </w:r>
    </w:p>
    <w:p w14:paraId="3B752341" w14:textId="59ABC064" w:rsidR="006F76E6" w:rsidRPr="0090765B" w:rsidRDefault="006F76E6" w:rsidP="00C75A8D">
      <w:pPr>
        <w:pStyle w:val="Odstavecseseznamem"/>
        <w:numPr>
          <w:ilvl w:val="0"/>
          <w:numId w:val="18"/>
        </w:numPr>
        <w:spacing w:after="0" w:line="240" w:lineRule="auto"/>
        <w:jc w:val="both"/>
      </w:pPr>
      <w:r>
        <w:t xml:space="preserve">Zákon č. 406/2000 Sb., o hospodaření energií, ve znění </w:t>
      </w:r>
      <w:r w:rsidR="00344144">
        <w:t xml:space="preserve">zákona </w:t>
      </w:r>
      <w:r w:rsidR="00344144" w:rsidRPr="00344144">
        <w:t>č. 3/2020</w:t>
      </w:r>
      <w:r w:rsidR="00D63D2D">
        <w:t xml:space="preserve"> Sb. a dalších</w:t>
      </w:r>
      <w:r w:rsidR="00344144" w:rsidRPr="00344144">
        <w:t xml:space="preserve"> </w:t>
      </w:r>
      <w:r>
        <w:t>pozdějších předpisů</w:t>
      </w:r>
      <w:r w:rsidR="0090765B">
        <w:t>.</w:t>
      </w:r>
    </w:p>
    <w:p w14:paraId="4D1A76E5" w14:textId="0E6D74AE" w:rsidR="00F13BB7" w:rsidRDefault="00FE7EFC" w:rsidP="00C75A8D">
      <w:pPr>
        <w:pStyle w:val="Odstavecseseznamem"/>
        <w:numPr>
          <w:ilvl w:val="0"/>
          <w:numId w:val="17"/>
        </w:numPr>
        <w:spacing w:after="0" w:line="240" w:lineRule="auto"/>
        <w:jc w:val="both"/>
      </w:pPr>
      <w:r>
        <w:t>V</w:t>
      </w:r>
      <w:r w:rsidR="006F76E6" w:rsidRPr="006F76E6">
        <w:t>yhlášk</w:t>
      </w:r>
      <w:r>
        <w:t>a</w:t>
      </w:r>
      <w:r w:rsidR="006F76E6" w:rsidRPr="006F76E6">
        <w:t xml:space="preserve"> č. 264/2020 Sb.</w:t>
      </w:r>
      <w:r w:rsidR="006F76E6">
        <w:t xml:space="preserve">, </w:t>
      </w:r>
      <w:r w:rsidR="0071765A">
        <w:t>o</w:t>
      </w:r>
      <w:r w:rsidR="006F76E6" w:rsidRPr="006F76E6">
        <w:t xml:space="preserve"> energetické náročnosti budov</w:t>
      </w:r>
      <w:r w:rsidR="003333A3">
        <w:t>, v platném znění; tato vyhláška</w:t>
      </w:r>
      <w:r w:rsidR="006F76E6" w:rsidRPr="006F76E6">
        <w:t xml:space="preserve"> je prováděcím předpisem </w:t>
      </w:r>
      <w:r w:rsidR="003333A3">
        <w:t xml:space="preserve">k </w:t>
      </w:r>
      <w:r w:rsidR="006F76E6" w:rsidRPr="006F76E6">
        <w:t>zákon</w:t>
      </w:r>
      <w:r w:rsidR="003333A3">
        <w:t>u</w:t>
      </w:r>
      <w:r w:rsidR="006F76E6" w:rsidRPr="006F76E6">
        <w:t xml:space="preserve"> č. </w:t>
      </w:r>
      <w:r w:rsidR="003333A3">
        <w:t>406/2000</w:t>
      </w:r>
      <w:r w:rsidR="006F76E6" w:rsidRPr="006F76E6">
        <w:t xml:space="preserve"> Sb.</w:t>
      </w:r>
      <w:r w:rsidR="003333A3">
        <w:t>,</w:t>
      </w:r>
      <w:r w:rsidR="006F76E6" w:rsidRPr="006F76E6">
        <w:t xml:space="preserve"> </w:t>
      </w:r>
      <w:r w:rsidR="003333A3">
        <w:t>o</w:t>
      </w:r>
      <w:r w:rsidR="006F76E6" w:rsidRPr="006F76E6">
        <w:t xml:space="preserve"> hospodaření energií</w:t>
      </w:r>
      <w:r w:rsidR="003333A3">
        <w:t>,</w:t>
      </w:r>
      <w:r w:rsidR="006F76E6" w:rsidRPr="006F76E6">
        <w:t xml:space="preserve"> ve znění pozdějších předpisů</w:t>
      </w:r>
      <w:r w:rsidR="003333A3">
        <w:t>,</w:t>
      </w:r>
      <w:r w:rsidR="006F76E6" w:rsidRPr="006F76E6">
        <w:t xml:space="preserve"> a stanovuje postup hodnocení energetické náročnosti budov a závaznou podobu průkazu energetické náročnosti budovy.</w:t>
      </w:r>
    </w:p>
    <w:p w14:paraId="1F13C837" w14:textId="0D189231" w:rsidR="006F76E6" w:rsidRDefault="00E1251C" w:rsidP="00C75A8D">
      <w:pPr>
        <w:pStyle w:val="Odstavecseseznamem"/>
        <w:numPr>
          <w:ilvl w:val="0"/>
          <w:numId w:val="16"/>
        </w:numPr>
        <w:spacing w:after="0" w:line="240" w:lineRule="auto"/>
        <w:jc w:val="both"/>
      </w:pPr>
      <w:r>
        <w:t>Nová</w:t>
      </w:r>
      <w:r w:rsidRPr="006F76E6">
        <w:t xml:space="preserve"> </w:t>
      </w:r>
      <w:r w:rsidR="006F76E6" w:rsidRPr="006F76E6">
        <w:t>vyhlášk</w:t>
      </w:r>
      <w:r>
        <w:t>a</w:t>
      </w:r>
      <w:r w:rsidR="006F76E6" w:rsidRPr="006F76E6">
        <w:t xml:space="preserve"> </w:t>
      </w:r>
      <w:r>
        <w:t xml:space="preserve">č. </w:t>
      </w:r>
      <w:r w:rsidRPr="006F76E6">
        <w:t>264/2020 Sb.</w:t>
      </w:r>
      <w:r>
        <w:t xml:space="preserve"> </w:t>
      </w:r>
      <w:r w:rsidR="006F76E6" w:rsidRPr="006F76E6">
        <w:t xml:space="preserve">je doprovázena i úpravou navazujících </w:t>
      </w:r>
      <w:r w:rsidR="00952C63">
        <w:t xml:space="preserve">technických </w:t>
      </w:r>
      <w:r w:rsidR="006F76E6" w:rsidRPr="006F76E6">
        <w:t>nor</w:t>
      </w:r>
      <w:r w:rsidR="00952C63">
        <w:t>e</w:t>
      </w:r>
      <w:r w:rsidR="006F76E6" w:rsidRPr="006F76E6">
        <w:t>m, především pak ČSN 730331-1 Energetická náročnost budov</w:t>
      </w:r>
      <w:r w:rsidR="0090765B">
        <w:t xml:space="preserve"> – typické hodnoty pro výpočet</w:t>
      </w:r>
      <w:r w:rsidR="006F76E6" w:rsidRPr="006F76E6">
        <w:t>.</w:t>
      </w:r>
    </w:p>
    <w:p w14:paraId="02AD16B4" w14:textId="308B2940" w:rsidR="00C75A8D" w:rsidRDefault="00C75A8D" w:rsidP="00C75A8D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ins w:id="12" w:author="Vendula Poslední" w:date="2025-11-11T13:49:00Z"/>
        </w:rPr>
      </w:pPr>
      <w:ins w:id="13" w:author="Vendula Poslední" w:date="2025-11-11T13:50:00Z">
        <w:r>
          <w:t>Objednatel</w:t>
        </w:r>
        <w:r w:rsidRPr="00C75A8D">
          <w:t xml:space="preserve"> požaduje zařazení budovy do třídy A podle průkazu energetické náročnosti budovy (PENB).</w:t>
        </w:r>
      </w:ins>
    </w:p>
    <w:p w14:paraId="7396B933" w14:textId="77777777" w:rsidR="00C75A8D" w:rsidRDefault="00C75A8D" w:rsidP="007B4816">
      <w:pPr>
        <w:spacing w:after="0" w:line="240" w:lineRule="auto"/>
        <w:ind w:left="709" w:hanging="709"/>
        <w:jc w:val="both"/>
      </w:pPr>
    </w:p>
    <w:p w14:paraId="5F5DBBA0" w14:textId="29F3C178" w:rsidR="007B4816" w:rsidRDefault="007B4816" w:rsidP="007B4816">
      <w:pPr>
        <w:spacing w:after="0" w:line="240" w:lineRule="auto"/>
        <w:ind w:left="709" w:hanging="709"/>
        <w:jc w:val="both"/>
      </w:pPr>
    </w:p>
    <w:p w14:paraId="0751D1FE" w14:textId="6A3BD910" w:rsidR="007B4816" w:rsidRDefault="007B4816" w:rsidP="007B4816">
      <w:pPr>
        <w:spacing w:after="120" w:line="240" w:lineRule="auto"/>
        <w:ind w:left="709" w:hanging="709"/>
        <w:jc w:val="both"/>
      </w:pPr>
      <w:r w:rsidRPr="007B4816">
        <w:rPr>
          <w:u w:val="single"/>
        </w:rPr>
        <w:t>Požadavky na energetickou náročnost budovy</w:t>
      </w:r>
    </w:p>
    <w:p w14:paraId="150326CA" w14:textId="42355F3A" w:rsidR="007B4816" w:rsidRDefault="007B4816" w:rsidP="00BD7750">
      <w:pPr>
        <w:pStyle w:val="Odstavecseseznamem"/>
        <w:numPr>
          <w:ilvl w:val="0"/>
          <w:numId w:val="19"/>
        </w:numPr>
        <w:spacing w:after="0" w:line="240" w:lineRule="auto"/>
        <w:jc w:val="both"/>
      </w:pPr>
      <w:r>
        <w:t>P</w:t>
      </w:r>
      <w:r w:rsidRPr="007B4816">
        <w:t>ro Stavbu jako novostavbu musí být zpracován Průkaz energetické náročnosti budovy (PENB) dle vyhl</w:t>
      </w:r>
      <w:r w:rsidR="00540FC9">
        <w:t>ášky č.</w:t>
      </w:r>
      <w:r>
        <w:t xml:space="preserve"> </w:t>
      </w:r>
      <w:r w:rsidRPr="007B4816">
        <w:t>264/2020 Sb.,</w:t>
      </w:r>
      <w:r w:rsidR="00E14C1F">
        <w:t xml:space="preserve"> v platném znění</w:t>
      </w:r>
      <w:r w:rsidR="00D85897">
        <w:t>.</w:t>
      </w:r>
    </w:p>
    <w:p w14:paraId="646B6DBC" w14:textId="0BE0EFB0" w:rsidR="00050148" w:rsidRDefault="00050148" w:rsidP="00BD775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ins w:id="14" w:author="Vendula Poslední" w:date="2025-11-11T13:51:00Z"/>
        </w:rPr>
      </w:pPr>
      <w:r w:rsidRPr="00050148">
        <w:t>Stavba musí splňovat parametry energetických ukazatelů (spotřeba neobnovitelné primární energie, průměrný součinitel prostupu tepla).</w:t>
      </w:r>
    </w:p>
    <w:p w14:paraId="4F57F89F" w14:textId="780FFEF0" w:rsidR="00BD7750" w:rsidRDefault="00BD7750" w:rsidP="00BD775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ins w:id="15" w:author="Vendula Poslední" w:date="2025-11-11T13:52:00Z"/>
        </w:rPr>
      </w:pPr>
      <w:ins w:id="16" w:author="Vendula Poslední" w:date="2025-11-11T13:52:00Z">
        <w:r w:rsidRPr="00BD7750">
          <w:t>Podle kritérií pasivního domu měrná potřeba tepla nesmí přesáhnout 15 kWh/m²/rok. Tento ukazatel se počítá dle nástroje PHPP a reflektuje reálnou energetickou bilanci.</w:t>
        </w:r>
      </w:ins>
    </w:p>
    <w:p w14:paraId="32354014" w14:textId="7005C2DE" w:rsidR="00BD7750" w:rsidRDefault="00BD7750" w:rsidP="00BD775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ins w:id="17" w:author="Vendula Poslední" w:date="2025-11-11T13:52:00Z"/>
        </w:rPr>
      </w:pPr>
      <w:ins w:id="18" w:author="Vendula Poslední" w:date="2025-11-11T13:52:00Z">
        <w:r>
          <w:t>Vzduchotěsnost obálky budovy (n₅₀)</w:t>
        </w:r>
        <w:r>
          <w:t xml:space="preserve"> – Objednatel </w:t>
        </w:r>
        <w:r>
          <w:t xml:space="preserve">požaduje výsledek </w:t>
        </w:r>
        <w:proofErr w:type="spellStart"/>
        <w:r>
          <w:t>blower</w:t>
        </w:r>
        <w:proofErr w:type="spellEnd"/>
        <w:r>
          <w:t xml:space="preserve"> </w:t>
        </w:r>
        <w:proofErr w:type="spellStart"/>
        <w:r>
          <w:t>door</w:t>
        </w:r>
        <w:proofErr w:type="spellEnd"/>
        <w:r>
          <w:t xml:space="preserve"> testu s hodnotou n₅₀ ≤ 0,6 h⁻¹.</w:t>
        </w:r>
      </w:ins>
    </w:p>
    <w:p w14:paraId="5DA2ABAF" w14:textId="2811C11A" w:rsidR="00BD7750" w:rsidRDefault="00BD7750" w:rsidP="00BD775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ins w:id="19" w:author="Vendula Poslední" w:date="2025-11-11T13:53:00Z"/>
        </w:rPr>
      </w:pPr>
      <w:ins w:id="20" w:author="Vendula Poslední" w:date="2025-11-11T13:53:00Z">
        <w:r>
          <w:t>Tepelněizolační vlastnosti konstrukcí</w:t>
        </w:r>
        <w:r>
          <w:t xml:space="preserve"> – Objednatel </w:t>
        </w:r>
        <w:r>
          <w:t xml:space="preserve">požaduje hodnoty součinitele prostupu tepla (U) pro jednotlivé části obálky </w:t>
        </w:r>
        <w:proofErr w:type="gramStart"/>
        <w:r>
          <w:t>–  stěny</w:t>
        </w:r>
        <w:proofErr w:type="gramEnd"/>
        <w:r>
          <w:t xml:space="preserve"> ≤ 0,15 W/m²K, střecha ≤ 0,10 W/m²K, okna ≤ 0,80 W/m²K. </w:t>
        </w:r>
      </w:ins>
    </w:p>
    <w:p w14:paraId="5E1322FA" w14:textId="699B62DE" w:rsidR="00BD7750" w:rsidRDefault="00BD7750" w:rsidP="00BD775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ins w:id="21" w:author="Vendula Poslední" w:date="2025-11-11T13:54:00Z"/>
        </w:rPr>
      </w:pPr>
      <w:ins w:id="22" w:author="Vendula Poslední" w:date="2025-11-11T13:54:00Z">
        <w:r>
          <w:t>Využití obnovitelných zdrojů energie (OZE)</w:t>
        </w:r>
        <w:r>
          <w:t xml:space="preserve"> – Objednatel </w:t>
        </w:r>
        <w:r>
          <w:t xml:space="preserve">požaduje instalaci </w:t>
        </w:r>
        <w:proofErr w:type="spellStart"/>
        <w:r>
          <w:t>fotovoltaického</w:t>
        </w:r>
        <w:proofErr w:type="spellEnd"/>
        <w:r>
          <w:t xml:space="preserve"> systému (FVE) a/nebo tepelného čerpadla.</w:t>
        </w:r>
      </w:ins>
    </w:p>
    <w:p w14:paraId="03561A09" w14:textId="5D8CEA2F" w:rsidR="00BD7750" w:rsidRDefault="00BD7750" w:rsidP="00BD775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ins w:id="23" w:author="Vendula Poslední" w:date="2025-11-11T13:54:00Z"/>
        </w:rPr>
      </w:pPr>
      <w:ins w:id="24" w:author="Vendula Poslední" w:date="2025-11-11T13:54:00Z">
        <w:r>
          <w:t>Využití denního osvětlení</w:t>
        </w:r>
        <w:r>
          <w:t xml:space="preserve"> – Objednatel </w:t>
        </w:r>
        <w:r>
          <w:t xml:space="preserve">požaduje minimální činitel denní osvětlenosti (D) </w:t>
        </w:r>
        <w:proofErr w:type="gramStart"/>
        <w:r>
          <w:t>–  ≥</w:t>
        </w:r>
        <w:proofErr w:type="gramEnd"/>
        <w:r>
          <w:t xml:space="preserve"> 2 % v hlavních pobytových místnostech. </w:t>
        </w:r>
      </w:ins>
    </w:p>
    <w:p w14:paraId="159CA2F2" w14:textId="1BFBFBA7" w:rsidR="00BD7750" w:rsidRDefault="00BD7750" w:rsidP="00BD775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ins w:id="25" w:author="Vendula Poslední" w:date="2025-11-11T13:54:00Z"/>
        </w:rPr>
      </w:pPr>
      <w:bookmarkStart w:id="26" w:name="_Hlk213761876"/>
      <w:ins w:id="27" w:author="Vendula Poslední" w:date="2025-11-11T13:54:00Z">
        <w:r>
          <w:t xml:space="preserve">Vnitřní mikroklima a systém větrání </w:t>
        </w:r>
      </w:ins>
      <w:ins w:id="28" w:author="Vendula Poslední" w:date="2025-11-11T13:56:00Z">
        <w:r>
          <w:t>dle hygienických norem v návaznosti na režim</w:t>
        </w:r>
      </w:ins>
      <w:ins w:id="29" w:author="Vendula Poslední" w:date="2025-11-11T13:57:00Z">
        <w:r>
          <w:t xml:space="preserve"> objektu</w:t>
        </w:r>
      </w:ins>
    </w:p>
    <w:bookmarkEnd w:id="26"/>
    <w:p w14:paraId="139AC5B2" w14:textId="77777777" w:rsidR="00BD7750" w:rsidRPr="00BD7750" w:rsidRDefault="00BD7750" w:rsidP="00BD7750">
      <w:pPr>
        <w:pStyle w:val="Odstavecseseznamem"/>
        <w:numPr>
          <w:ilvl w:val="0"/>
          <w:numId w:val="19"/>
        </w:numPr>
        <w:rPr>
          <w:ins w:id="30" w:author="Vendula Poslední" w:date="2025-11-11T13:58:00Z"/>
        </w:rPr>
      </w:pPr>
      <w:ins w:id="31" w:author="Vendula Poslední" w:date="2025-11-11T13:58:00Z">
        <w:r w:rsidRPr="00BD7750">
          <w:t>Stavební materiály s nízkou ekologickou stopou</w:t>
        </w:r>
      </w:ins>
    </w:p>
    <w:p w14:paraId="6746EC8F" w14:textId="38275C00" w:rsidR="00BD7750" w:rsidRDefault="00BD7750" w:rsidP="00BD775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ins w:id="32" w:author="Vendula Poslední" w:date="2025-11-11T13:58:00Z"/>
        </w:rPr>
      </w:pPr>
      <w:ins w:id="33" w:author="Vendula Poslední" w:date="2025-11-11T13:58:00Z">
        <w:r>
          <w:t>Zařízení pro sledování toků elektrické energie, tepla a vody</w:t>
        </w:r>
        <w:r>
          <w:t xml:space="preserve"> – Objednatel </w:t>
        </w:r>
        <w:r>
          <w:t>požaduje instalaci měřicích zařízení pro sledování toků elektrické energie, tepla a vody v reálném čase. Měřidla musí být napojena na systém, který umožní přehledné zobrazení údajů pro uživatele v digitální podobě. Zároveň musí být umožněn export dat pro další vyhodnocování a správu provozu budovy.</w:t>
        </w:r>
      </w:ins>
    </w:p>
    <w:p w14:paraId="49D3887A" w14:textId="77777777" w:rsidR="00662F7F" w:rsidRPr="00662F7F" w:rsidRDefault="00662F7F" w:rsidP="00662F7F">
      <w:pPr>
        <w:pStyle w:val="Odstavecseseznamem"/>
        <w:numPr>
          <w:ilvl w:val="0"/>
          <w:numId w:val="19"/>
        </w:numPr>
        <w:rPr>
          <w:ins w:id="34" w:author="Vendula Poslední" w:date="2025-11-11T13:58:00Z"/>
        </w:rPr>
      </w:pPr>
      <w:ins w:id="35" w:author="Vendula Poslední" w:date="2025-11-11T13:58:00Z">
        <w:r w:rsidRPr="00662F7F">
          <w:t xml:space="preserve">Plnění klíčových parametrů podle zásady DNSH (Do No </w:t>
        </w:r>
        <w:proofErr w:type="spellStart"/>
        <w:r w:rsidRPr="00662F7F">
          <w:t>Significant</w:t>
        </w:r>
        <w:proofErr w:type="spellEnd"/>
        <w:r w:rsidRPr="00662F7F">
          <w:t xml:space="preserve"> </w:t>
        </w:r>
        <w:proofErr w:type="spellStart"/>
        <w:r w:rsidRPr="00662F7F">
          <w:t>Harm</w:t>
        </w:r>
        <w:proofErr w:type="spellEnd"/>
        <w:r w:rsidRPr="00662F7F">
          <w:t>)</w:t>
        </w:r>
      </w:ins>
    </w:p>
    <w:p w14:paraId="660F632D" w14:textId="77777777" w:rsidR="006A79AA" w:rsidRDefault="006A79AA" w:rsidP="00662F7F">
      <w:pPr>
        <w:spacing w:after="0" w:line="240" w:lineRule="auto"/>
        <w:jc w:val="both"/>
      </w:pPr>
    </w:p>
    <w:p w14:paraId="5AEFC741" w14:textId="69320AC2" w:rsidR="006A79AA" w:rsidRDefault="006A79AA" w:rsidP="006A79AA">
      <w:pPr>
        <w:pStyle w:val="Default"/>
        <w:numPr>
          <w:ilvl w:val="0"/>
          <w:numId w:val="2"/>
        </w:numPr>
        <w:spacing w:after="120"/>
        <w:rPr>
          <w:b/>
          <w:bCs/>
          <w:sz w:val="22"/>
          <w:szCs w:val="22"/>
        </w:rPr>
      </w:pPr>
      <w:r w:rsidRPr="006A79AA">
        <w:rPr>
          <w:b/>
          <w:bCs/>
          <w:sz w:val="22"/>
          <w:szCs w:val="22"/>
        </w:rPr>
        <w:t xml:space="preserve">b) Druhy dokumentací Stavby </w:t>
      </w:r>
    </w:p>
    <w:p w14:paraId="4E2AB59E" w14:textId="77777777" w:rsidR="006A79AA" w:rsidRDefault="006A79AA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Zhotovitel je zejména povinen provést následující: </w:t>
      </w:r>
    </w:p>
    <w:p w14:paraId="578659EB" w14:textId="00DB004E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a) vypracování </w:t>
      </w:r>
      <w:r w:rsidRPr="00D34737">
        <w:rPr>
          <w:sz w:val="22"/>
          <w:szCs w:val="22"/>
          <w:u w:val="single"/>
        </w:rPr>
        <w:t>architektonické studie</w:t>
      </w:r>
      <w:r>
        <w:rPr>
          <w:sz w:val="22"/>
          <w:szCs w:val="22"/>
        </w:rPr>
        <w:t xml:space="preserve"> (AS) </w:t>
      </w:r>
    </w:p>
    <w:p w14:paraId="7104EBF6" w14:textId="44B8F8A7" w:rsidR="006A79AA" w:rsidRDefault="005A69C2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>b</w:t>
      </w:r>
      <w:r w:rsidR="006A79AA">
        <w:rPr>
          <w:sz w:val="22"/>
          <w:szCs w:val="22"/>
        </w:rPr>
        <w:t xml:space="preserve">) zpracování </w:t>
      </w:r>
      <w:r w:rsidR="006A79AA" w:rsidRPr="00D34737">
        <w:rPr>
          <w:sz w:val="22"/>
          <w:szCs w:val="22"/>
          <w:u w:val="single"/>
        </w:rPr>
        <w:t>dokumentace pro povolení</w:t>
      </w:r>
      <w:r>
        <w:rPr>
          <w:sz w:val="22"/>
          <w:szCs w:val="22"/>
          <w:u w:val="single"/>
        </w:rPr>
        <w:t xml:space="preserve"> </w:t>
      </w:r>
      <w:r w:rsidR="00E77610">
        <w:rPr>
          <w:sz w:val="22"/>
          <w:szCs w:val="22"/>
          <w:u w:val="single"/>
        </w:rPr>
        <w:t>S</w:t>
      </w:r>
      <w:r>
        <w:rPr>
          <w:sz w:val="22"/>
          <w:szCs w:val="22"/>
          <w:u w:val="single"/>
        </w:rPr>
        <w:t>tavby</w:t>
      </w:r>
      <w:r w:rsidR="006A79AA">
        <w:rPr>
          <w:sz w:val="22"/>
          <w:szCs w:val="22"/>
        </w:rPr>
        <w:t xml:space="preserve"> (DSP); </w:t>
      </w:r>
    </w:p>
    <w:p w14:paraId="013ED4AF" w14:textId="6F27E1A6" w:rsidR="00A32CCB" w:rsidRDefault="007F1C62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c) zpracování </w:t>
      </w:r>
      <w:r w:rsidRPr="00D34737">
        <w:rPr>
          <w:sz w:val="22"/>
          <w:szCs w:val="22"/>
          <w:u w:val="single"/>
        </w:rPr>
        <w:t xml:space="preserve">dokumentace pro </w:t>
      </w:r>
      <w:r>
        <w:rPr>
          <w:sz w:val="22"/>
          <w:szCs w:val="22"/>
          <w:u w:val="single"/>
        </w:rPr>
        <w:t xml:space="preserve">provádění </w:t>
      </w:r>
      <w:r w:rsidR="00E77610">
        <w:rPr>
          <w:sz w:val="22"/>
          <w:szCs w:val="22"/>
          <w:u w:val="single"/>
        </w:rPr>
        <w:t>S</w:t>
      </w:r>
      <w:r>
        <w:rPr>
          <w:sz w:val="22"/>
          <w:szCs w:val="22"/>
          <w:u w:val="single"/>
        </w:rPr>
        <w:t>tavby</w:t>
      </w:r>
      <w:r>
        <w:rPr>
          <w:sz w:val="22"/>
          <w:szCs w:val="22"/>
        </w:rPr>
        <w:t xml:space="preserve"> (DPS);</w:t>
      </w:r>
    </w:p>
    <w:p w14:paraId="64DD3CA4" w14:textId="51E775BE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d) zpracování </w:t>
      </w:r>
      <w:r w:rsidRPr="00D34737">
        <w:rPr>
          <w:sz w:val="22"/>
          <w:szCs w:val="22"/>
          <w:u w:val="single"/>
        </w:rPr>
        <w:t>realizační dokumentace Stavby</w:t>
      </w:r>
      <w:r>
        <w:rPr>
          <w:sz w:val="22"/>
          <w:szCs w:val="22"/>
        </w:rPr>
        <w:t xml:space="preserve"> (RDS)</w:t>
      </w:r>
      <w:r w:rsidR="00D22F1E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14:paraId="166C5E96" w14:textId="3A16B0E8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e) zpracování </w:t>
      </w:r>
      <w:r w:rsidRPr="00D34737">
        <w:rPr>
          <w:sz w:val="22"/>
          <w:szCs w:val="22"/>
          <w:u w:val="single"/>
        </w:rPr>
        <w:t>dokumentace skutečného provedení Stavby</w:t>
      </w:r>
      <w:r>
        <w:rPr>
          <w:sz w:val="22"/>
          <w:szCs w:val="22"/>
        </w:rPr>
        <w:t xml:space="preserve"> (DSPS)</w:t>
      </w:r>
      <w:r w:rsidR="00D22F1E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14:paraId="335AD4CC" w14:textId="07280061" w:rsidR="006A79AA" w:rsidRPr="006A79AA" w:rsidRDefault="006A79AA" w:rsidP="006A79AA">
      <w:pPr>
        <w:pStyle w:val="Default"/>
        <w:numPr>
          <w:ilvl w:val="1"/>
          <w:numId w:val="2"/>
        </w:numPr>
        <w:spacing w:after="120"/>
        <w:ind w:left="720" w:hanging="720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f) obstarání veškeré dokumentace potřebné pro vydání kolaudačního </w:t>
      </w:r>
      <w:r w:rsidR="00D22F1E">
        <w:rPr>
          <w:sz w:val="22"/>
          <w:szCs w:val="22"/>
        </w:rPr>
        <w:t>rozhodnutí</w:t>
      </w:r>
      <w:r>
        <w:rPr>
          <w:sz w:val="22"/>
          <w:szCs w:val="22"/>
        </w:rPr>
        <w:t>.</w:t>
      </w:r>
    </w:p>
    <w:p w14:paraId="2F245A63" w14:textId="798D8B6D" w:rsidR="006A79AA" w:rsidRPr="006A79AA" w:rsidRDefault="006A79AA" w:rsidP="006A79AA">
      <w:pPr>
        <w:pStyle w:val="Default"/>
        <w:spacing w:after="120"/>
        <w:jc w:val="both"/>
        <w:rPr>
          <w:sz w:val="22"/>
          <w:szCs w:val="22"/>
        </w:rPr>
      </w:pPr>
      <w:r w:rsidRPr="006A79AA">
        <w:rPr>
          <w:sz w:val="22"/>
          <w:szCs w:val="22"/>
        </w:rPr>
        <w:t xml:space="preserve">Dokumenty </w:t>
      </w:r>
      <w:r w:rsidR="00634DDB">
        <w:rPr>
          <w:sz w:val="22"/>
          <w:szCs w:val="22"/>
        </w:rPr>
        <w:t>Zhotovitel</w:t>
      </w:r>
      <w:r w:rsidRPr="006A79AA">
        <w:rPr>
          <w:sz w:val="22"/>
          <w:szCs w:val="22"/>
        </w:rPr>
        <w:t>e uvedené shora v písm. a)</w:t>
      </w:r>
      <w:r w:rsidR="000413E8">
        <w:rPr>
          <w:sz w:val="22"/>
          <w:szCs w:val="22"/>
        </w:rPr>
        <w:t xml:space="preserve"> až c)</w:t>
      </w:r>
      <w:r w:rsidRPr="006A79AA">
        <w:rPr>
          <w:sz w:val="22"/>
          <w:szCs w:val="22"/>
        </w:rPr>
        <w:t xml:space="preserve"> musí být předloženy </w:t>
      </w:r>
      <w:r w:rsidR="00753CAB">
        <w:rPr>
          <w:sz w:val="22"/>
          <w:szCs w:val="22"/>
        </w:rPr>
        <w:t>Objednateli</w:t>
      </w:r>
      <w:r w:rsidRPr="006A79AA">
        <w:rPr>
          <w:sz w:val="22"/>
          <w:szCs w:val="22"/>
        </w:rPr>
        <w:t xml:space="preserve"> k odsouhlasení, dokumenty </w:t>
      </w:r>
      <w:r w:rsidR="00634DDB">
        <w:rPr>
          <w:sz w:val="22"/>
          <w:szCs w:val="22"/>
        </w:rPr>
        <w:t>Zhotovitel</w:t>
      </w:r>
      <w:r w:rsidRPr="006A79AA">
        <w:rPr>
          <w:sz w:val="22"/>
          <w:szCs w:val="22"/>
        </w:rPr>
        <w:t xml:space="preserve">e uvedené shora v písm. </w:t>
      </w:r>
      <w:r w:rsidR="001C0011">
        <w:rPr>
          <w:sz w:val="22"/>
          <w:szCs w:val="22"/>
        </w:rPr>
        <w:t>d</w:t>
      </w:r>
      <w:r w:rsidRPr="006A79AA">
        <w:rPr>
          <w:sz w:val="22"/>
          <w:szCs w:val="22"/>
        </w:rPr>
        <w:t xml:space="preserve">) až f) musí být předloženy </w:t>
      </w:r>
      <w:r w:rsidR="00753CAB">
        <w:rPr>
          <w:sz w:val="22"/>
          <w:szCs w:val="22"/>
        </w:rPr>
        <w:t>Objedn</w:t>
      </w:r>
      <w:r w:rsidR="0076694C">
        <w:rPr>
          <w:sz w:val="22"/>
          <w:szCs w:val="22"/>
        </w:rPr>
        <w:t>a</w:t>
      </w:r>
      <w:r w:rsidR="00753CAB">
        <w:rPr>
          <w:sz w:val="22"/>
          <w:szCs w:val="22"/>
        </w:rPr>
        <w:t>teli</w:t>
      </w:r>
      <w:r w:rsidRPr="006A79AA">
        <w:rPr>
          <w:sz w:val="22"/>
          <w:szCs w:val="22"/>
        </w:rPr>
        <w:t xml:space="preserve"> k posouzení.</w:t>
      </w:r>
    </w:p>
    <w:p w14:paraId="6CDAF22A" w14:textId="462AD493" w:rsidR="006A79AA" w:rsidRDefault="006A79AA" w:rsidP="00BA18F8">
      <w:pPr>
        <w:pStyle w:val="Default"/>
        <w:jc w:val="both"/>
        <w:rPr>
          <w:sz w:val="22"/>
          <w:szCs w:val="22"/>
        </w:rPr>
      </w:pPr>
      <w:r w:rsidRPr="006A79AA">
        <w:rPr>
          <w:sz w:val="22"/>
          <w:szCs w:val="22"/>
        </w:rPr>
        <w:t xml:space="preserve">Dokumenty </w:t>
      </w:r>
      <w:r w:rsidR="00634DDB">
        <w:rPr>
          <w:sz w:val="22"/>
          <w:szCs w:val="22"/>
        </w:rPr>
        <w:t>Zhotovitel</w:t>
      </w:r>
      <w:r w:rsidRPr="006A79AA">
        <w:rPr>
          <w:sz w:val="22"/>
          <w:szCs w:val="22"/>
        </w:rPr>
        <w:t xml:space="preserve">e podle písm. a) až f) budou </w:t>
      </w:r>
      <w:r w:rsidR="00550941">
        <w:rPr>
          <w:sz w:val="22"/>
          <w:szCs w:val="22"/>
        </w:rPr>
        <w:t>Objednateli</w:t>
      </w:r>
      <w:r w:rsidRPr="006A79AA">
        <w:rPr>
          <w:sz w:val="22"/>
          <w:szCs w:val="22"/>
        </w:rPr>
        <w:t xml:space="preserve"> předány v listinné podobě ve čtyřech (4) par</w:t>
      </w:r>
      <w:r w:rsidR="0076694C">
        <w:rPr>
          <w:sz w:val="22"/>
          <w:szCs w:val="22"/>
        </w:rPr>
        <w:t>e</w:t>
      </w:r>
      <w:r w:rsidRPr="006A79AA">
        <w:rPr>
          <w:sz w:val="22"/>
          <w:szCs w:val="22"/>
        </w:rPr>
        <w:t xml:space="preserve"> a rovněž dvakrát (2) v elektronické podobě na dvou (2) datových nosičích (CD/DVD</w:t>
      </w:r>
      <w:r>
        <w:rPr>
          <w:sz w:val="22"/>
          <w:szCs w:val="22"/>
        </w:rPr>
        <w:t xml:space="preserve"> nosiči nebo USB </w:t>
      </w:r>
      <w:proofErr w:type="spellStart"/>
      <w:r>
        <w:rPr>
          <w:sz w:val="22"/>
          <w:szCs w:val="22"/>
        </w:rPr>
        <w:t>flash</w:t>
      </w:r>
      <w:proofErr w:type="spellEnd"/>
      <w:r>
        <w:rPr>
          <w:sz w:val="22"/>
          <w:szCs w:val="22"/>
        </w:rPr>
        <w:t xml:space="preserve"> disku), pokud Smlouva mezi Objednatelem a Zhotovitelem neurčí jinak. </w:t>
      </w:r>
    </w:p>
    <w:p w14:paraId="0696643E" w14:textId="77777777" w:rsidR="00BA18F8" w:rsidRDefault="00BA18F8" w:rsidP="00BA18F8">
      <w:pPr>
        <w:pStyle w:val="Default"/>
        <w:jc w:val="both"/>
        <w:rPr>
          <w:sz w:val="22"/>
          <w:szCs w:val="22"/>
        </w:rPr>
      </w:pPr>
    </w:p>
    <w:p w14:paraId="2740F555" w14:textId="07B0BD2A" w:rsidR="006A79AA" w:rsidRDefault="006A79AA" w:rsidP="006A79AA">
      <w:pPr>
        <w:pStyle w:val="Default"/>
        <w:spacing w:after="120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Požadavky na </w:t>
      </w:r>
      <w:r w:rsidR="00672501">
        <w:rPr>
          <w:b/>
          <w:bCs/>
          <w:sz w:val="22"/>
          <w:szCs w:val="22"/>
        </w:rPr>
        <w:t>d</w:t>
      </w:r>
      <w:r>
        <w:rPr>
          <w:b/>
          <w:bCs/>
          <w:sz w:val="22"/>
          <w:szCs w:val="22"/>
        </w:rPr>
        <w:t xml:space="preserve">okumenty </w:t>
      </w:r>
      <w:r w:rsidR="00634DDB">
        <w:rPr>
          <w:b/>
          <w:bCs/>
          <w:sz w:val="22"/>
          <w:szCs w:val="22"/>
        </w:rPr>
        <w:t>Zhotovitel</w:t>
      </w:r>
      <w:r>
        <w:rPr>
          <w:b/>
          <w:bCs/>
          <w:sz w:val="22"/>
          <w:szCs w:val="22"/>
        </w:rPr>
        <w:t>e</w:t>
      </w:r>
    </w:p>
    <w:p w14:paraId="7F249D7D" w14:textId="52C3C035" w:rsidR="00365ECD" w:rsidRDefault="006A79AA" w:rsidP="00193583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Veškerá dokumentace bude zpracována v souladu s </w:t>
      </w:r>
      <w:r w:rsidR="001516F6">
        <w:rPr>
          <w:sz w:val="22"/>
          <w:szCs w:val="22"/>
        </w:rPr>
        <w:t>v</w:t>
      </w:r>
      <w:r w:rsidR="00365ECD">
        <w:rPr>
          <w:sz w:val="22"/>
          <w:szCs w:val="22"/>
        </w:rPr>
        <w:t>yhláškou</w:t>
      </w:r>
      <w:r w:rsidR="00365ECD" w:rsidRPr="00365ECD">
        <w:rPr>
          <w:sz w:val="22"/>
          <w:szCs w:val="22"/>
        </w:rPr>
        <w:t xml:space="preserve"> č. </w:t>
      </w:r>
      <w:r w:rsidR="001516F6" w:rsidRPr="001516F6">
        <w:rPr>
          <w:sz w:val="22"/>
          <w:szCs w:val="22"/>
        </w:rPr>
        <w:t>131/2024 Sb., o dokumentaci staveb, v platném znění</w:t>
      </w:r>
      <w:r w:rsidR="00FC10AC">
        <w:rPr>
          <w:sz w:val="22"/>
          <w:szCs w:val="22"/>
        </w:rPr>
        <w:t>,</w:t>
      </w:r>
      <w:r w:rsidR="001516F6" w:rsidRPr="001516F6">
        <w:rPr>
          <w:sz w:val="22"/>
          <w:szCs w:val="22"/>
        </w:rPr>
        <w:t xml:space="preserve"> </w:t>
      </w:r>
      <w:r w:rsidR="00365ECD" w:rsidRPr="00365ECD">
        <w:rPr>
          <w:sz w:val="22"/>
          <w:szCs w:val="22"/>
        </w:rPr>
        <w:t xml:space="preserve">a </w:t>
      </w:r>
      <w:r w:rsidR="00FC10AC">
        <w:rPr>
          <w:sz w:val="22"/>
          <w:szCs w:val="22"/>
        </w:rPr>
        <w:t>vyhláškou</w:t>
      </w:r>
      <w:r w:rsidR="00FC10AC" w:rsidRPr="00365ECD">
        <w:rPr>
          <w:sz w:val="22"/>
          <w:szCs w:val="22"/>
        </w:rPr>
        <w:t xml:space="preserve"> č. </w:t>
      </w:r>
      <w:r w:rsidR="00365ECD" w:rsidRPr="00365ECD">
        <w:rPr>
          <w:sz w:val="22"/>
          <w:szCs w:val="22"/>
        </w:rPr>
        <w:t>169/2016</w:t>
      </w:r>
      <w:r w:rsidR="00FC10AC">
        <w:rPr>
          <w:sz w:val="22"/>
          <w:szCs w:val="22"/>
        </w:rPr>
        <w:t xml:space="preserve"> Sb</w:t>
      </w:r>
      <w:r w:rsidR="00365ECD" w:rsidRPr="00365ECD">
        <w:rPr>
          <w:sz w:val="22"/>
          <w:szCs w:val="22"/>
        </w:rPr>
        <w:t>.</w:t>
      </w:r>
      <w:r w:rsidR="00FC10AC">
        <w:rPr>
          <w:sz w:val="22"/>
          <w:szCs w:val="22"/>
        </w:rPr>
        <w:t>,</w:t>
      </w:r>
      <w:r w:rsidR="00365ECD" w:rsidRPr="00365ECD">
        <w:rPr>
          <w:sz w:val="22"/>
          <w:szCs w:val="22"/>
        </w:rPr>
        <w:t xml:space="preserve"> o stanovení rozsahu dokumentace </w:t>
      </w:r>
      <w:r w:rsidR="00365ECD" w:rsidRPr="002978CD">
        <w:rPr>
          <w:sz w:val="22"/>
          <w:szCs w:val="22"/>
        </w:rPr>
        <w:t>veřejné zakázky</w:t>
      </w:r>
      <w:r w:rsidR="00365ECD" w:rsidRPr="00365ECD">
        <w:rPr>
          <w:sz w:val="22"/>
          <w:szCs w:val="22"/>
        </w:rPr>
        <w:t xml:space="preserve"> na stavební práce a soupisu stavebních prací, dodávek a služeb s výkazem výměr</w:t>
      </w:r>
      <w:r>
        <w:rPr>
          <w:sz w:val="22"/>
          <w:szCs w:val="22"/>
        </w:rPr>
        <w:t xml:space="preserve">, v </w:t>
      </w:r>
      <w:r w:rsidR="000E2C42">
        <w:rPr>
          <w:sz w:val="22"/>
          <w:szCs w:val="22"/>
        </w:rPr>
        <w:t xml:space="preserve">platném </w:t>
      </w:r>
      <w:r>
        <w:rPr>
          <w:sz w:val="22"/>
          <w:szCs w:val="22"/>
        </w:rPr>
        <w:t>znění.</w:t>
      </w:r>
      <w:r w:rsidR="000E2C42">
        <w:rPr>
          <w:sz w:val="22"/>
          <w:szCs w:val="22"/>
        </w:rPr>
        <w:t xml:space="preserve"> </w:t>
      </w:r>
    </w:p>
    <w:p w14:paraId="4B663189" w14:textId="488265C5" w:rsidR="00365ECD" w:rsidRDefault="006A79AA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Veškeré </w:t>
      </w:r>
      <w:r w:rsidR="00621AB4">
        <w:rPr>
          <w:sz w:val="22"/>
          <w:szCs w:val="22"/>
        </w:rPr>
        <w:t>d</w:t>
      </w:r>
      <w:r>
        <w:rPr>
          <w:sz w:val="22"/>
          <w:szCs w:val="22"/>
        </w:rPr>
        <w:t xml:space="preserve">okumenty </w:t>
      </w:r>
      <w:r w:rsidR="00634DDB">
        <w:rPr>
          <w:sz w:val="22"/>
          <w:szCs w:val="22"/>
        </w:rPr>
        <w:t>Zhotovitel</w:t>
      </w:r>
      <w:r>
        <w:rPr>
          <w:sz w:val="22"/>
          <w:szCs w:val="22"/>
        </w:rPr>
        <w:t xml:space="preserve">e budou zpracovány v následující formě: </w:t>
      </w:r>
    </w:p>
    <w:p w14:paraId="1D1E8CBA" w14:textId="77777777" w:rsidR="00365ECD" w:rsidRDefault="00365ECD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 xml:space="preserve">výkresová část bude zpracována ve formátu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dwg</w:t>
      </w:r>
      <w:proofErr w:type="spellEnd"/>
      <w:r w:rsidR="006A79AA">
        <w:rPr>
          <w:sz w:val="22"/>
          <w:szCs w:val="22"/>
        </w:rPr>
        <w:t xml:space="preserve"> pro </w:t>
      </w:r>
      <w:proofErr w:type="spellStart"/>
      <w:r w:rsidR="006A79AA">
        <w:rPr>
          <w:sz w:val="22"/>
          <w:szCs w:val="22"/>
        </w:rPr>
        <w:t>AutoCAD</w:t>
      </w:r>
      <w:proofErr w:type="spellEnd"/>
      <w:r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a současně formátu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, </w:t>
      </w:r>
    </w:p>
    <w:p w14:paraId="437E7918" w14:textId="42C4A3D8" w:rsidR="00365ECD" w:rsidRDefault="00365ECD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>textové části budou zpracovány ve formátu</w:t>
      </w:r>
      <w:r w:rsidR="003A2A6D">
        <w:rPr>
          <w:sz w:val="22"/>
          <w:szCs w:val="22"/>
        </w:rPr>
        <w:t>:</w:t>
      </w:r>
      <w:r w:rsidR="006A79AA">
        <w:rPr>
          <w:sz w:val="22"/>
          <w:szCs w:val="22"/>
        </w:rPr>
        <w:t xml:space="preserve"> </w:t>
      </w:r>
    </w:p>
    <w:p w14:paraId="463FCE76" w14:textId="1F16A103" w:rsidR="00365ECD" w:rsidRDefault="002452B2" w:rsidP="003A2A6D">
      <w:pPr>
        <w:pStyle w:val="Default"/>
        <w:ind w:left="2832" w:firstLine="708"/>
        <w:rPr>
          <w:sz w:val="22"/>
          <w:szCs w:val="22"/>
        </w:rPr>
      </w:pPr>
      <w:r w:rsidRPr="00DD21FF">
        <w:rPr>
          <w:b/>
          <w:bCs/>
        </w:rPr>
        <w:t>•</w:t>
      </w:r>
      <w:r w:rsidR="00365ECD">
        <w:rPr>
          <w:sz w:val="22"/>
          <w:szCs w:val="22"/>
        </w:rPr>
        <w:t xml:space="preserve"> /</w:t>
      </w:r>
      <w:r w:rsidR="006A79AA">
        <w:rPr>
          <w:sz w:val="22"/>
          <w:szCs w:val="22"/>
        </w:rPr>
        <w:t>*.doc nebo *.</w:t>
      </w:r>
      <w:proofErr w:type="spellStart"/>
      <w:r w:rsidR="006A79AA">
        <w:rPr>
          <w:sz w:val="22"/>
          <w:szCs w:val="22"/>
        </w:rPr>
        <w:t>docx</w:t>
      </w:r>
      <w:proofErr w:type="spellEnd"/>
      <w:r w:rsidR="006A79AA">
        <w:rPr>
          <w:sz w:val="22"/>
          <w:szCs w:val="22"/>
        </w:rPr>
        <w:t>. pro MS Word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a současně 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</w:t>
      </w:r>
    </w:p>
    <w:p w14:paraId="428FDD18" w14:textId="2079547A" w:rsidR="00365ECD" w:rsidRDefault="002452B2" w:rsidP="003A2A6D">
      <w:pPr>
        <w:pStyle w:val="Default"/>
        <w:ind w:left="2832" w:firstLine="708"/>
        <w:rPr>
          <w:sz w:val="22"/>
          <w:szCs w:val="22"/>
        </w:rPr>
      </w:pPr>
      <w:r w:rsidRPr="00DD21FF">
        <w:rPr>
          <w:b/>
          <w:bCs/>
        </w:rPr>
        <w:t>•</w:t>
      </w:r>
      <w:r w:rsidR="00365ECD">
        <w:rPr>
          <w:sz w:val="22"/>
          <w:szCs w:val="22"/>
        </w:rPr>
        <w:t xml:space="preserve"> </w:t>
      </w:r>
      <w:r w:rsidR="006A79AA">
        <w:rPr>
          <w:sz w:val="22"/>
          <w:szCs w:val="22"/>
        </w:rPr>
        <w:t xml:space="preserve">nebo ve formátu 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xls</w:t>
      </w:r>
      <w:proofErr w:type="spellEnd"/>
      <w:r w:rsidR="006A79AA">
        <w:rPr>
          <w:sz w:val="22"/>
          <w:szCs w:val="22"/>
        </w:rPr>
        <w:t xml:space="preserve"> pro MS Excel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a současně 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,</w:t>
      </w:r>
    </w:p>
    <w:p w14:paraId="29CA0A9E" w14:textId="0C351C66" w:rsidR="00365ECD" w:rsidRDefault="00365ECD" w:rsidP="00365EC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 xml:space="preserve">harmonogramy </w:t>
      </w:r>
      <w:r w:rsidR="00250ACB">
        <w:rPr>
          <w:sz w:val="22"/>
          <w:szCs w:val="22"/>
        </w:rPr>
        <w:t>ve formátu</w:t>
      </w:r>
      <w:r w:rsidR="006A79AA">
        <w:rPr>
          <w:sz w:val="22"/>
          <w:szCs w:val="22"/>
        </w:rPr>
        <w:t xml:space="preserve"> </w:t>
      </w:r>
      <w:r w:rsidR="00250ACB">
        <w:rPr>
          <w:sz w:val="22"/>
          <w:szCs w:val="22"/>
        </w:rPr>
        <w:t>/*.</w:t>
      </w:r>
      <w:proofErr w:type="spellStart"/>
      <w:r w:rsidR="00250ACB">
        <w:rPr>
          <w:sz w:val="22"/>
          <w:szCs w:val="22"/>
        </w:rPr>
        <w:t>xls</w:t>
      </w:r>
      <w:proofErr w:type="spellEnd"/>
      <w:r w:rsidR="00250ACB">
        <w:rPr>
          <w:sz w:val="22"/>
          <w:szCs w:val="22"/>
        </w:rPr>
        <w:t xml:space="preserve"> pro MS Excel</w:t>
      </w:r>
      <w:r w:rsidR="006A79AA">
        <w:rPr>
          <w:sz w:val="22"/>
          <w:szCs w:val="22"/>
        </w:rPr>
        <w:t xml:space="preserve"> a současně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>
        <w:rPr>
          <w:sz w:val="22"/>
          <w:szCs w:val="22"/>
        </w:rPr>
        <w:t>/</w:t>
      </w:r>
      <w:r w:rsidR="006A79AA">
        <w:rPr>
          <w:sz w:val="22"/>
          <w:szCs w:val="22"/>
        </w:rPr>
        <w:t>,</w:t>
      </w:r>
    </w:p>
    <w:p w14:paraId="6222B2F5" w14:textId="5F4094B9" w:rsidR="006A79AA" w:rsidRDefault="00365ECD" w:rsidP="00365ECD">
      <w:pPr>
        <w:pStyle w:val="Default"/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 xml:space="preserve">vizualizace ve formátu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</w:t>
      </w:r>
      <w:proofErr w:type="spellStart"/>
      <w:r w:rsidR="006A79AA">
        <w:rPr>
          <w:sz w:val="22"/>
          <w:szCs w:val="22"/>
        </w:rPr>
        <w:t>pdf</w:t>
      </w:r>
      <w:proofErr w:type="spellEnd"/>
      <w:r>
        <w:rPr>
          <w:sz w:val="22"/>
          <w:szCs w:val="22"/>
        </w:rPr>
        <w:t>/</w:t>
      </w:r>
      <w:r w:rsidR="00250ACB">
        <w:rPr>
          <w:sz w:val="22"/>
          <w:szCs w:val="22"/>
        </w:rPr>
        <w:t xml:space="preserve"> a současně /*</w:t>
      </w:r>
      <w:proofErr w:type="spellStart"/>
      <w:r w:rsidR="00250ACB">
        <w:rPr>
          <w:sz w:val="22"/>
          <w:szCs w:val="22"/>
        </w:rPr>
        <w:t>jpeg</w:t>
      </w:r>
      <w:proofErr w:type="spellEnd"/>
      <w:r w:rsidR="00250ACB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. </w:t>
      </w:r>
      <w:r w:rsidR="00250ACB">
        <w:rPr>
          <w:sz w:val="22"/>
          <w:szCs w:val="22"/>
        </w:rPr>
        <w:t xml:space="preserve"> </w:t>
      </w:r>
    </w:p>
    <w:p w14:paraId="042A7550" w14:textId="4B967192" w:rsidR="006A79AA" w:rsidRDefault="006A79AA" w:rsidP="00AA1F9C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Veškerá dokumentace bude dodána v českém jazyce. U zařízení, které Zhotovitel nakoupí v zahraničí jako součást dodávky Stavby, musí být navíc dodány technické návody a popisy v originálním jazyce.</w:t>
      </w:r>
    </w:p>
    <w:p w14:paraId="6E9D3330" w14:textId="1FC1B259" w:rsidR="00AA1F9C" w:rsidRDefault="00AA1F9C" w:rsidP="00AA1F9C">
      <w:pPr>
        <w:pStyle w:val="Default"/>
        <w:spacing w:after="120"/>
        <w:jc w:val="both"/>
        <w:rPr>
          <w:sz w:val="22"/>
          <w:szCs w:val="22"/>
        </w:rPr>
      </w:pPr>
    </w:p>
    <w:p w14:paraId="64E3C830" w14:textId="515FE7FF" w:rsidR="00AA1F9C" w:rsidRPr="00D87E4D" w:rsidRDefault="00AA1F9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36" w:name="_Toc122524264"/>
      <w:bookmarkStart w:id="37" w:name="_Toc179808434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DOKUMENTACE SKUTEČNÉHO PROVEDENÍ STAVBY</w:t>
      </w:r>
      <w:bookmarkEnd w:id="36"/>
      <w:bookmarkEnd w:id="37"/>
    </w:p>
    <w:p w14:paraId="1968B993" w14:textId="517078BF" w:rsidR="005D2D89" w:rsidRDefault="005D2D89" w:rsidP="007238E2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Dokumentaci skutečného provedení Stavby pořizuje Zhotovitel v souladu s vyhláškou č</w:t>
      </w:r>
      <w:r w:rsidRPr="00365ECD">
        <w:rPr>
          <w:sz w:val="22"/>
          <w:szCs w:val="22"/>
        </w:rPr>
        <w:t xml:space="preserve">. </w:t>
      </w:r>
      <w:r w:rsidR="006804A2">
        <w:rPr>
          <w:sz w:val="22"/>
          <w:szCs w:val="22"/>
        </w:rPr>
        <w:t>131</w:t>
      </w:r>
      <w:r w:rsidRPr="00365ECD">
        <w:rPr>
          <w:sz w:val="22"/>
          <w:szCs w:val="22"/>
        </w:rPr>
        <w:t>/20</w:t>
      </w:r>
      <w:r w:rsidR="006804A2">
        <w:rPr>
          <w:sz w:val="22"/>
          <w:szCs w:val="22"/>
        </w:rPr>
        <w:t>24</w:t>
      </w:r>
      <w:r w:rsidRPr="00365ECD">
        <w:rPr>
          <w:sz w:val="22"/>
          <w:szCs w:val="22"/>
        </w:rPr>
        <w:t xml:space="preserve"> Sb., </w:t>
      </w:r>
      <w:r>
        <w:rPr>
          <w:sz w:val="22"/>
          <w:szCs w:val="22"/>
        </w:rPr>
        <w:t>o dokumentaci staveb, v</w:t>
      </w:r>
      <w:r w:rsidR="00621AB4">
        <w:rPr>
          <w:sz w:val="22"/>
          <w:szCs w:val="22"/>
        </w:rPr>
        <w:t xml:space="preserve"> platném</w:t>
      </w:r>
      <w:r>
        <w:rPr>
          <w:sz w:val="22"/>
          <w:szCs w:val="22"/>
        </w:rPr>
        <w:t xml:space="preserve"> znění.</w:t>
      </w:r>
    </w:p>
    <w:p w14:paraId="61A40C59" w14:textId="235EAB9B" w:rsidR="005D2D89" w:rsidRDefault="005D2D89" w:rsidP="007238E2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Součástí DSPS bude rovněž soupis movitého majetku, který je součástí Stavby, členěný dle kusů s vyznačenými cenami a rozúčtování dle platných </w:t>
      </w:r>
      <w:r w:rsidR="005774C0">
        <w:rPr>
          <w:sz w:val="22"/>
          <w:szCs w:val="22"/>
        </w:rPr>
        <w:t>předpisů</w:t>
      </w:r>
      <w:r>
        <w:rPr>
          <w:sz w:val="22"/>
          <w:szCs w:val="22"/>
        </w:rPr>
        <w:t xml:space="preserve"> (v současné době dle Pokynu GFŘ č. D22 k jednotnému postupu při uplatňování některých ustanovení zákona č. </w:t>
      </w:r>
      <w:r w:rsidRPr="005D2D89">
        <w:rPr>
          <w:sz w:val="22"/>
          <w:szCs w:val="22"/>
        </w:rPr>
        <w:t>586/1992 Sb</w:t>
      </w:r>
      <w:r>
        <w:rPr>
          <w:sz w:val="22"/>
          <w:szCs w:val="22"/>
        </w:rPr>
        <w:t xml:space="preserve">., o daních z příjmu, ve znění pozdějších předpisů). Součástí DSPS budou rovněž veškeré návody a manuály na obsluhu a údržbu. </w:t>
      </w:r>
    </w:p>
    <w:p w14:paraId="16092FFD" w14:textId="6595710B" w:rsidR="005D2D89" w:rsidRDefault="005D2D89" w:rsidP="002E39D5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Dokumentace předávaná s dokončenou Stavbou musí být využitelná jako podklad pro správu budovy během jejího provozu, pro facility management. </w:t>
      </w:r>
    </w:p>
    <w:p w14:paraId="7982C01E" w14:textId="0E23E83A" w:rsidR="005D2D89" w:rsidRDefault="005D2D89" w:rsidP="002E39D5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musí připravit a aktualizovat kompletní sadu záznamů „skutečného provedení“ </w:t>
      </w:r>
      <w:r w:rsidR="00977027">
        <w:rPr>
          <w:sz w:val="22"/>
          <w:szCs w:val="22"/>
        </w:rPr>
        <w:t xml:space="preserve">Stavby </w:t>
      </w:r>
      <w:r>
        <w:rPr>
          <w:sz w:val="22"/>
          <w:szCs w:val="22"/>
        </w:rPr>
        <w:t xml:space="preserve">zobrazující přesné skutečné umístění, velikosti a podrobnosti prací tak, jak byly provedeny. Tyto záznamy musí být uchovávány na </w:t>
      </w:r>
      <w:r w:rsidR="004352E0">
        <w:rPr>
          <w:sz w:val="22"/>
          <w:szCs w:val="22"/>
        </w:rPr>
        <w:t>s</w:t>
      </w:r>
      <w:r>
        <w:rPr>
          <w:sz w:val="22"/>
          <w:szCs w:val="22"/>
        </w:rPr>
        <w:t xml:space="preserve">taveništi. Dvě kopie musí být dodány </w:t>
      </w:r>
      <w:r w:rsidR="006804A2">
        <w:rPr>
          <w:sz w:val="22"/>
          <w:szCs w:val="22"/>
        </w:rPr>
        <w:t xml:space="preserve">Objednateli </w:t>
      </w:r>
      <w:r>
        <w:rPr>
          <w:sz w:val="22"/>
          <w:szCs w:val="22"/>
        </w:rPr>
        <w:t xml:space="preserve">před zahájením Přejímacích zkoušek. </w:t>
      </w:r>
    </w:p>
    <w:p w14:paraId="28113C7B" w14:textId="23B44F7E" w:rsidR="005D2D89" w:rsidRDefault="005D2D89" w:rsidP="002E39D5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Kromě toho musí Zhotovitel dodat </w:t>
      </w:r>
      <w:r w:rsidR="006804A2">
        <w:rPr>
          <w:sz w:val="22"/>
          <w:szCs w:val="22"/>
        </w:rPr>
        <w:t>Objednateli</w:t>
      </w:r>
      <w:r>
        <w:rPr>
          <w:sz w:val="22"/>
          <w:szCs w:val="22"/>
        </w:rPr>
        <w:t xml:space="preserve"> výkresy skutečného provedení </w:t>
      </w:r>
      <w:r w:rsidR="00ED776C">
        <w:rPr>
          <w:sz w:val="22"/>
          <w:szCs w:val="22"/>
        </w:rPr>
        <w:t>Stavby</w:t>
      </w:r>
      <w:r>
        <w:rPr>
          <w:sz w:val="22"/>
          <w:szCs w:val="22"/>
        </w:rPr>
        <w:t xml:space="preserve"> zobrazující cel</w:t>
      </w:r>
      <w:r w:rsidR="00ED776C">
        <w:rPr>
          <w:sz w:val="22"/>
          <w:szCs w:val="22"/>
        </w:rPr>
        <w:t>ou</w:t>
      </w:r>
      <w:r>
        <w:rPr>
          <w:sz w:val="22"/>
          <w:szCs w:val="22"/>
        </w:rPr>
        <w:t xml:space="preserve"> </w:t>
      </w:r>
      <w:r w:rsidR="00E1305F">
        <w:rPr>
          <w:sz w:val="22"/>
          <w:szCs w:val="22"/>
        </w:rPr>
        <w:t>Stavbu</w:t>
      </w:r>
      <w:r>
        <w:rPr>
          <w:sz w:val="22"/>
          <w:szCs w:val="22"/>
        </w:rPr>
        <w:t xml:space="preserve"> tak, jak byl</w:t>
      </w:r>
      <w:r w:rsidR="00E1305F">
        <w:rPr>
          <w:sz w:val="22"/>
          <w:szCs w:val="22"/>
        </w:rPr>
        <w:t>a</w:t>
      </w:r>
      <w:r>
        <w:rPr>
          <w:sz w:val="22"/>
          <w:szCs w:val="22"/>
        </w:rPr>
        <w:t xml:space="preserve"> proveden</w:t>
      </w:r>
      <w:r w:rsidR="00E1305F">
        <w:rPr>
          <w:sz w:val="22"/>
          <w:szCs w:val="22"/>
        </w:rPr>
        <w:t>a,</w:t>
      </w:r>
      <w:r>
        <w:rPr>
          <w:sz w:val="22"/>
          <w:szCs w:val="22"/>
        </w:rPr>
        <w:t xml:space="preserve"> a předložit je </w:t>
      </w:r>
      <w:r w:rsidR="006804A2">
        <w:rPr>
          <w:sz w:val="22"/>
          <w:szCs w:val="22"/>
        </w:rPr>
        <w:t>Objedn</w:t>
      </w:r>
      <w:r w:rsidR="00CE5FBF">
        <w:rPr>
          <w:sz w:val="22"/>
          <w:szCs w:val="22"/>
        </w:rPr>
        <w:t>a</w:t>
      </w:r>
      <w:r w:rsidR="006804A2">
        <w:rPr>
          <w:sz w:val="22"/>
          <w:szCs w:val="22"/>
        </w:rPr>
        <w:t>teli</w:t>
      </w:r>
      <w:r>
        <w:rPr>
          <w:sz w:val="22"/>
          <w:szCs w:val="22"/>
        </w:rPr>
        <w:t xml:space="preserve"> k posouzení. Zhotovitel musí získat souhlas </w:t>
      </w:r>
      <w:r w:rsidR="006804A2">
        <w:rPr>
          <w:sz w:val="22"/>
          <w:szCs w:val="22"/>
        </w:rPr>
        <w:t>Objednatele</w:t>
      </w:r>
      <w:r>
        <w:rPr>
          <w:sz w:val="22"/>
          <w:szCs w:val="22"/>
        </w:rPr>
        <w:t xml:space="preserve">, co se týče jejich velikosti, systému souřadnic a jiných relevantních podrobností. </w:t>
      </w:r>
    </w:p>
    <w:p w14:paraId="4EF2B339" w14:textId="03F86D38" w:rsidR="006A79AA" w:rsidRPr="006804A2" w:rsidRDefault="005D2D89" w:rsidP="006804A2">
      <w:pPr>
        <w:pStyle w:val="Default"/>
        <w:spacing w:after="120"/>
        <w:jc w:val="both"/>
        <w:rPr>
          <w:sz w:val="22"/>
          <w:szCs w:val="22"/>
        </w:rPr>
      </w:pPr>
      <w:r w:rsidRPr="006804A2">
        <w:rPr>
          <w:sz w:val="22"/>
          <w:szCs w:val="22"/>
        </w:rPr>
        <w:t xml:space="preserve">Před vydáním jakéhokoli Potvrzení o převzetí musí Zhotovitel dodat </w:t>
      </w:r>
      <w:r w:rsidR="006804A2" w:rsidRPr="006804A2">
        <w:rPr>
          <w:sz w:val="22"/>
          <w:szCs w:val="22"/>
        </w:rPr>
        <w:t>Objednateli</w:t>
      </w:r>
      <w:r w:rsidRPr="006804A2">
        <w:rPr>
          <w:sz w:val="22"/>
          <w:szCs w:val="22"/>
        </w:rPr>
        <w:t xml:space="preserve"> specifikovaný</w:t>
      </w:r>
      <w:r w:rsidR="006804A2" w:rsidRPr="006804A2">
        <w:rPr>
          <w:sz w:val="22"/>
          <w:szCs w:val="22"/>
        </w:rPr>
        <w:t xml:space="preserve"> </w:t>
      </w:r>
      <w:r w:rsidRPr="006804A2">
        <w:rPr>
          <w:sz w:val="22"/>
          <w:szCs w:val="22"/>
        </w:rPr>
        <w:t>počet</w:t>
      </w:r>
      <w:r w:rsidR="006804A2" w:rsidRPr="006804A2">
        <w:rPr>
          <w:sz w:val="22"/>
          <w:szCs w:val="22"/>
        </w:rPr>
        <w:t xml:space="preserve"> </w:t>
      </w:r>
      <w:r w:rsidRPr="006804A2">
        <w:rPr>
          <w:sz w:val="22"/>
          <w:szCs w:val="22"/>
        </w:rPr>
        <w:t xml:space="preserve">a druh kopií relevantních výkresů skutečného provedení </w:t>
      </w:r>
      <w:r w:rsidR="000F5F25">
        <w:rPr>
          <w:sz w:val="22"/>
          <w:szCs w:val="22"/>
        </w:rPr>
        <w:t>Stavby</w:t>
      </w:r>
      <w:r w:rsidR="000F5F25" w:rsidRPr="006804A2">
        <w:rPr>
          <w:sz w:val="22"/>
          <w:szCs w:val="22"/>
        </w:rPr>
        <w:t xml:space="preserve"> </w:t>
      </w:r>
      <w:r w:rsidRPr="006804A2">
        <w:rPr>
          <w:sz w:val="22"/>
          <w:szCs w:val="22"/>
        </w:rPr>
        <w:t xml:space="preserve">v souladu s Požadavky objednatele. </w:t>
      </w:r>
      <w:r w:rsidR="00091592">
        <w:rPr>
          <w:sz w:val="22"/>
          <w:szCs w:val="22"/>
        </w:rPr>
        <w:t>Stavba</w:t>
      </w:r>
      <w:r w:rsidRPr="006804A2">
        <w:rPr>
          <w:sz w:val="22"/>
          <w:szCs w:val="22"/>
        </w:rPr>
        <w:t xml:space="preserve"> </w:t>
      </w:r>
      <w:r w:rsidR="00091592">
        <w:rPr>
          <w:sz w:val="22"/>
          <w:szCs w:val="22"/>
        </w:rPr>
        <w:t>nemůže</w:t>
      </w:r>
      <w:r w:rsidR="00091592" w:rsidRPr="006804A2">
        <w:rPr>
          <w:sz w:val="22"/>
          <w:szCs w:val="22"/>
        </w:rPr>
        <w:t xml:space="preserve"> </w:t>
      </w:r>
      <w:r w:rsidRPr="006804A2">
        <w:rPr>
          <w:sz w:val="22"/>
          <w:szCs w:val="22"/>
        </w:rPr>
        <w:t>být považován</w:t>
      </w:r>
      <w:r w:rsidR="00091592">
        <w:rPr>
          <w:sz w:val="22"/>
          <w:szCs w:val="22"/>
        </w:rPr>
        <w:t>a</w:t>
      </w:r>
      <w:r w:rsidRPr="006804A2">
        <w:rPr>
          <w:sz w:val="22"/>
          <w:szCs w:val="22"/>
        </w:rPr>
        <w:t xml:space="preserve"> za dokončen</w:t>
      </w:r>
      <w:r w:rsidR="00091592">
        <w:rPr>
          <w:sz w:val="22"/>
          <w:szCs w:val="22"/>
        </w:rPr>
        <w:t>ou</w:t>
      </w:r>
      <w:r w:rsidRPr="006804A2">
        <w:rPr>
          <w:sz w:val="22"/>
          <w:szCs w:val="22"/>
        </w:rPr>
        <w:t xml:space="preserve"> pro účely převzetí, dokud </w:t>
      </w:r>
      <w:r w:rsidR="006804A2" w:rsidRPr="006804A2">
        <w:rPr>
          <w:sz w:val="22"/>
          <w:szCs w:val="22"/>
        </w:rPr>
        <w:t>Objednatel</w:t>
      </w:r>
      <w:r w:rsidRPr="006804A2">
        <w:rPr>
          <w:sz w:val="22"/>
          <w:szCs w:val="22"/>
        </w:rPr>
        <w:t xml:space="preserve"> tyto dokumenty</w:t>
      </w:r>
      <w:r w:rsidR="002E39D5" w:rsidRPr="006804A2">
        <w:rPr>
          <w:sz w:val="22"/>
          <w:szCs w:val="22"/>
        </w:rPr>
        <w:t xml:space="preserve"> neobdrž</w:t>
      </w:r>
      <w:r w:rsidR="00091592">
        <w:rPr>
          <w:sz w:val="22"/>
          <w:szCs w:val="22"/>
        </w:rPr>
        <w:t>í</w:t>
      </w:r>
      <w:r w:rsidRPr="006804A2">
        <w:rPr>
          <w:sz w:val="22"/>
          <w:szCs w:val="22"/>
        </w:rPr>
        <w:t>.</w:t>
      </w:r>
    </w:p>
    <w:p w14:paraId="4D83D34A" w14:textId="049E8CF8" w:rsidR="00EA16FC" w:rsidRDefault="00EA16FC" w:rsidP="00EA16FC">
      <w:pPr>
        <w:spacing w:after="120" w:line="240" w:lineRule="auto"/>
        <w:jc w:val="both"/>
      </w:pPr>
    </w:p>
    <w:p w14:paraId="5192AE7B" w14:textId="5E8B717C" w:rsidR="00EA16FC" w:rsidRPr="00D87E4D" w:rsidRDefault="00EA16F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38" w:name="_Toc122524265"/>
      <w:bookmarkStart w:id="39" w:name="_Toc179808435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lastRenderedPageBreak/>
        <w:t>TECHNICKÉ STANDARDY, NORMY A VYHLÁŠKY</w:t>
      </w:r>
      <w:bookmarkEnd w:id="38"/>
      <w:bookmarkEnd w:id="39"/>
    </w:p>
    <w:p w14:paraId="268D9B35" w14:textId="70B35F21" w:rsidR="00EA16FC" w:rsidRPr="0052480C" w:rsidRDefault="006F319C" w:rsidP="0052480C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b/>
          <w:bCs/>
        </w:rPr>
      </w:pPr>
      <w:r>
        <w:t>O</w:t>
      </w:r>
      <w:r w:rsidR="00B2159C" w:rsidRPr="00B2159C">
        <w:t>becně závazné právní předpisy České republiky a harmonizovan</w:t>
      </w:r>
      <w:r w:rsidR="009B7CB5">
        <w:t>é</w:t>
      </w:r>
      <w:r w:rsidR="00B2159C" w:rsidRPr="00B2159C">
        <w:t xml:space="preserve"> evropsk</w:t>
      </w:r>
      <w:r w:rsidR="009B7CB5">
        <w:t>é</w:t>
      </w:r>
      <w:r w:rsidR="00B2159C" w:rsidRPr="00B2159C">
        <w:t xml:space="preserve"> norm</w:t>
      </w:r>
      <w:r w:rsidR="009B7CB5">
        <w:t>y</w:t>
      </w:r>
      <w:r w:rsidR="00B2159C" w:rsidRPr="00B2159C">
        <w:t>, pokud takové normy existují. Pokud takové normy neexistují, je třeba použít ustanovení českých technických norem a technických specifikací obsažených ve veřejně přístupných dokumentech uplatňovaných běžně v odborné technické praxi</w:t>
      </w:r>
      <w:r w:rsidR="009B7CB5">
        <w:t>.</w:t>
      </w:r>
    </w:p>
    <w:p w14:paraId="1DD8535F" w14:textId="00113ECC" w:rsidR="0052480C" w:rsidRDefault="009B7CB5" w:rsidP="0052480C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ins w:id="40" w:author="Vendula Poslední" w:date="2025-11-11T13:41:00Z"/>
        </w:rPr>
      </w:pPr>
      <w:r>
        <w:t>V</w:t>
      </w:r>
      <w:r w:rsidR="00B2159C" w:rsidRPr="00B2159C">
        <w:t>eškeré příslušné stavební, technické a jiné ČSN normy, případně EURO normy (EC, ISO). V případě rozporu mezi ČSN a EC či ISO se použijí normy zajišťující vyšší standard kvality předmětu plnění</w:t>
      </w:r>
      <w:r>
        <w:t>.</w:t>
      </w:r>
    </w:p>
    <w:p w14:paraId="6D6FA593" w14:textId="02BC6F0C" w:rsidR="0052480C" w:rsidRPr="0052480C" w:rsidRDefault="0052480C" w:rsidP="0052480C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ins w:id="41" w:author="Vendula Poslední" w:date="2025-11-11T13:41:00Z"/>
        </w:rPr>
        <w:pPrChange w:id="42" w:author="Vendula Poslední" w:date="2025-11-11T13:41:00Z">
          <w:pPr>
            <w:spacing w:after="120" w:line="240" w:lineRule="auto"/>
            <w:ind w:left="709" w:hanging="709"/>
            <w:jc w:val="both"/>
          </w:pPr>
        </w:pPrChange>
      </w:pPr>
      <w:ins w:id="43" w:author="Vendula Poslední" w:date="2025-11-11T13:41:00Z">
        <w:r w:rsidRPr="0052480C">
          <w:rPr>
            <w:rPrChange w:id="44" w:author="Vendula Poslední" w:date="2025-11-11T13:41:00Z">
              <w:rPr>
                <w:b/>
                <w:bCs/>
              </w:rPr>
            </w:rPrChange>
          </w:rPr>
          <w:t>Princip významného nepoškozování environmentálních cílů dle Pravidel pro žadatele a příjemce podpory v Operačním programu Spravedlivá transformace 2021-2027</w:t>
        </w:r>
      </w:ins>
      <w:ins w:id="45" w:author="Vendula Poslední" w:date="2025-11-11T13:43:00Z">
        <w:r>
          <w:t xml:space="preserve">, který </w:t>
        </w:r>
        <w:r w:rsidRPr="0052480C">
          <w:t>vychází z článku č. 17 nařízení Evropského parlamentu a Rady (EU) 2020/852 ze dne 18. června 2020 o zřízení rámce pro usnadnění udržitelných investic a o změně nařízení (EU) 2019/2088 a v rámci Operačního programu Spravedlivá transformace se uplatňuje na základě nařízení č. 2021/1060 (obecné nařízení).</w:t>
        </w:r>
      </w:ins>
    </w:p>
    <w:p w14:paraId="43155B26" w14:textId="77777777" w:rsidR="005A3461" w:rsidRDefault="005A3461" w:rsidP="00B2159C">
      <w:pPr>
        <w:spacing w:after="120" w:line="240" w:lineRule="auto"/>
        <w:ind w:left="709" w:hanging="709"/>
        <w:jc w:val="both"/>
      </w:pPr>
    </w:p>
    <w:p w14:paraId="5D540A6C" w14:textId="7C68FDED" w:rsidR="00DD7B44" w:rsidRPr="00DD7B44" w:rsidRDefault="00DD7B44" w:rsidP="00DD7B44">
      <w:pPr>
        <w:pStyle w:val="Nadpis1"/>
        <w:spacing w:before="120" w:after="160"/>
        <w:rPr>
          <w:ins w:id="46" w:author="Vendula Poslední" w:date="2025-11-11T14:00:00Z"/>
          <w:rFonts w:asciiTheme="minorHAnsi" w:hAnsiTheme="minorHAnsi" w:cstheme="minorHAnsi"/>
          <w:b/>
          <w:bCs/>
          <w:color w:val="auto"/>
          <w:sz w:val="22"/>
          <w:szCs w:val="22"/>
          <w:rPrChange w:id="47" w:author="Vendula Poslední" w:date="2025-11-11T14:01:00Z">
            <w:rPr>
              <w:ins w:id="48" w:author="Vendula Poslední" w:date="2025-11-11T14:00:00Z"/>
              <w:rFonts w:asciiTheme="minorHAnsi" w:hAnsiTheme="minorHAnsi" w:cstheme="minorHAnsi"/>
              <w:b/>
              <w:bCs/>
              <w:color w:val="auto"/>
              <w:sz w:val="22"/>
              <w:szCs w:val="22"/>
              <w:u w:val="single"/>
            </w:rPr>
          </w:rPrChange>
        </w:rPr>
      </w:pPr>
      <w:ins w:id="49" w:author="Vendula Poslední" w:date="2025-11-11T14:00:00Z">
        <w:r w:rsidRPr="00DD7B44">
          <w:rPr>
            <w:rFonts w:asciiTheme="minorHAnsi" w:hAnsiTheme="minorHAnsi" w:cstheme="minorHAnsi"/>
            <w:b/>
            <w:bCs/>
            <w:color w:val="auto"/>
            <w:sz w:val="22"/>
            <w:szCs w:val="22"/>
            <w:rPrChange w:id="50" w:author="Vendula Poslední" w:date="2025-11-11T14:01:00Z">
              <w:rPr>
                <w:b/>
                <w:bCs/>
              </w:rPr>
            </w:rPrChange>
          </w:rPr>
          <w:t>Princip významného nepoškozování environmentálních cílů dle Pravidel pro žadatele a příjemce podpory v Operačním programu Spravedlivá transformace 2021-2027</w:t>
        </w:r>
      </w:ins>
    </w:p>
    <w:p w14:paraId="26281FF9" w14:textId="77777777" w:rsidR="00DD7B44" w:rsidRPr="00DD7B44" w:rsidRDefault="00DD7B44" w:rsidP="00DD7B44">
      <w:pPr>
        <w:pStyle w:val="Normlnpsmo"/>
        <w:rPr>
          <w:ins w:id="51" w:author="Vendula Poslední" w:date="2025-11-11T14:00:00Z"/>
          <w:rPrChange w:id="52" w:author="Vendula Poslední" w:date="2025-11-11T14:01:00Z">
            <w:rPr>
              <w:ins w:id="53" w:author="Vendula Poslední" w:date="2025-11-11T14:00:00Z"/>
            </w:rPr>
          </w:rPrChange>
        </w:rPr>
      </w:pPr>
      <w:ins w:id="54" w:author="Vendula Poslední" w:date="2025-11-11T14:00:00Z">
        <w:r w:rsidRPr="00DD7B44">
          <w:t xml:space="preserve">Princip „do no </w:t>
        </w:r>
        <w:proofErr w:type="spellStart"/>
        <w:r w:rsidRPr="00DD7B44">
          <w:t>significant</w:t>
        </w:r>
        <w:proofErr w:type="spellEnd"/>
        <w:r w:rsidRPr="00DD7B44">
          <w:t xml:space="preserve"> </w:t>
        </w:r>
        <w:proofErr w:type="spellStart"/>
        <w:r w:rsidRPr="00DD7B44">
          <w:t>harm</w:t>
        </w:r>
        <w:proofErr w:type="spellEnd"/>
        <w:r w:rsidRPr="00DD7B44">
          <w:t>“ (dále jen DNSH) vychází z článku č. 17 nařízení Evropského parlamentu a Rady (EU) 2020/852 ze dne 18. června 2020 o zřízení rámce pro usnadnění udržitelných investic a o změně nařízení (EU) 2019/2088 a v r</w:t>
        </w:r>
        <w:r w:rsidRPr="00DD7B44">
          <w:rPr>
            <w:rPrChange w:id="55" w:author="Vendula Poslední" w:date="2025-11-11T14:01:00Z">
              <w:rPr/>
            </w:rPrChange>
          </w:rPr>
          <w:t xml:space="preserve">ámci Operačního programu Spravedlivá transformace se uplatňuje na základě nařízení č. 2021/1060 (obecné nařízení). </w:t>
        </w:r>
      </w:ins>
    </w:p>
    <w:p w14:paraId="6C5F4C8D" w14:textId="77777777" w:rsidR="00DD7B44" w:rsidRPr="00DD7B44" w:rsidRDefault="00DD7B44" w:rsidP="00DD7B44">
      <w:pPr>
        <w:pStyle w:val="Normlnpsmo"/>
        <w:rPr>
          <w:ins w:id="56" w:author="Vendula Poslední" w:date="2025-11-11T14:00:00Z"/>
          <w:rPrChange w:id="57" w:author="Vendula Poslední" w:date="2025-11-11T14:01:00Z">
            <w:rPr>
              <w:ins w:id="58" w:author="Vendula Poslední" w:date="2025-11-11T14:00:00Z"/>
            </w:rPr>
          </w:rPrChange>
        </w:rPr>
      </w:pPr>
      <w:ins w:id="59" w:author="Vendula Poslední" w:date="2025-11-11T14:00:00Z">
        <w:r w:rsidRPr="00DD7B44">
          <w:rPr>
            <w:rPrChange w:id="60" w:author="Vendula Poslední" w:date="2025-11-11T14:01:00Z">
              <w:rPr/>
            </w:rPrChange>
          </w:rPr>
          <w:t xml:space="preserve">Princip DNSH je z části naplňován dodržováním legislativních nároků českých zákonů (např. zákon č. 114/1992 Sb. o ochraně přírody a krajiny, č. 334/1992 Sb. o ochraně zemědělského půdního fondu, č. 183/2006 Sb. o územním plánování a stavebním řádu) jež je žadatel povinen dodržovat. Avšak s ohledem na důsledné zachování principu DNSH u všech výše zmíněných cílů, jsou v programu průřezově nastaveny i další specifické podmínky a kritéria, přičemž v případě zjištění nesouladu realizace projektu s podmínkami DNSH bude přistoupeno k finanční korekci dle sankčních podmínek stanovených právním aktem. </w:t>
        </w:r>
      </w:ins>
    </w:p>
    <w:p w14:paraId="1F08A6CD" w14:textId="77777777" w:rsidR="00DD7B44" w:rsidRPr="00DD7B44" w:rsidRDefault="00DD7B44" w:rsidP="00DD7B44">
      <w:pPr>
        <w:pStyle w:val="Normlnpsmo"/>
        <w:rPr>
          <w:ins w:id="61" w:author="Vendula Poslední" w:date="2025-11-11T14:00:00Z"/>
          <w:rPrChange w:id="62" w:author="Vendula Poslední" w:date="2025-11-11T14:01:00Z">
            <w:rPr>
              <w:ins w:id="63" w:author="Vendula Poslední" w:date="2025-11-11T14:00:00Z"/>
            </w:rPr>
          </w:rPrChange>
        </w:rPr>
      </w:pPr>
      <w:ins w:id="64" w:author="Vendula Poslední" w:date="2025-11-11T14:00:00Z">
        <w:r w:rsidRPr="00DD7B44">
          <w:rPr>
            <w:rPrChange w:id="65" w:author="Vendula Poslední" w:date="2025-11-11T14:01:00Z">
              <w:rPr/>
            </w:rPrChange>
          </w:rPr>
          <w:t xml:space="preserve">Žadatel je povinen zavázat se k plnění vybraných podmínek DNSH prostřednictvím: </w:t>
        </w:r>
      </w:ins>
    </w:p>
    <w:p w14:paraId="29F3B767" w14:textId="77777777" w:rsidR="00DD7B44" w:rsidRPr="00DD7B44" w:rsidRDefault="00DD7B44" w:rsidP="00DD7B44">
      <w:pPr>
        <w:pStyle w:val="Normlnpsmo"/>
        <w:rPr>
          <w:ins w:id="66" w:author="Vendula Poslední" w:date="2025-11-11T14:00:00Z"/>
          <w:rPrChange w:id="67" w:author="Vendula Poslední" w:date="2025-11-11T14:01:00Z">
            <w:rPr>
              <w:ins w:id="68" w:author="Vendula Poslední" w:date="2025-11-11T14:00:00Z"/>
            </w:rPr>
          </w:rPrChange>
        </w:rPr>
      </w:pPr>
      <w:ins w:id="69" w:author="Vendula Poslední" w:date="2025-11-11T14:00:00Z">
        <w:r w:rsidRPr="00DD7B44">
          <w:rPr>
            <w:rPrChange w:id="70" w:author="Vendula Poslední" w:date="2025-11-11T14:01:00Z">
              <w:rPr/>
            </w:rPrChange>
          </w:rPr>
          <w:t>•</w:t>
        </w:r>
        <w:r w:rsidRPr="00DD7B44">
          <w:rPr>
            <w:rPrChange w:id="71" w:author="Vendula Poslední" w:date="2025-11-11T14:01:00Z">
              <w:rPr/>
            </w:rPrChange>
          </w:rPr>
          <w:tab/>
          <w:t xml:space="preserve">čestného prohlášení, které je přílohou výzvy, </w:t>
        </w:r>
      </w:ins>
    </w:p>
    <w:p w14:paraId="05CFB55A" w14:textId="77777777" w:rsidR="00DD7B44" w:rsidRPr="00DD7B44" w:rsidRDefault="00DD7B44" w:rsidP="00DD7B44">
      <w:pPr>
        <w:pStyle w:val="Normlnpsmo"/>
        <w:rPr>
          <w:ins w:id="72" w:author="Vendula Poslední" w:date="2025-11-11T14:00:00Z"/>
          <w:rPrChange w:id="73" w:author="Vendula Poslední" w:date="2025-11-11T14:01:00Z">
            <w:rPr>
              <w:ins w:id="74" w:author="Vendula Poslední" w:date="2025-11-11T14:00:00Z"/>
            </w:rPr>
          </w:rPrChange>
        </w:rPr>
      </w:pPr>
      <w:ins w:id="75" w:author="Vendula Poslední" w:date="2025-11-11T14:00:00Z">
        <w:r w:rsidRPr="00DD7B44">
          <w:rPr>
            <w:rPrChange w:id="76" w:author="Vendula Poslední" w:date="2025-11-11T14:01:00Z">
              <w:rPr/>
            </w:rPrChange>
          </w:rPr>
          <w:t>•</w:t>
        </w:r>
        <w:r w:rsidRPr="00DD7B44">
          <w:rPr>
            <w:rPrChange w:id="77" w:author="Vendula Poslední" w:date="2025-11-11T14:01:00Z">
              <w:rPr/>
            </w:rPrChange>
          </w:rPr>
          <w:tab/>
          <w:t xml:space="preserve">a specifických dokumentů k jednotlivým podmínkám. </w:t>
        </w:r>
      </w:ins>
    </w:p>
    <w:p w14:paraId="0C6CE363" w14:textId="77777777" w:rsidR="00DD7B44" w:rsidRPr="00DD7B44" w:rsidRDefault="00DD7B44" w:rsidP="00DD7B44">
      <w:pPr>
        <w:pStyle w:val="Normlnpsmo"/>
        <w:rPr>
          <w:ins w:id="78" w:author="Vendula Poslední" w:date="2025-11-11T14:00:00Z"/>
          <w:rPrChange w:id="79" w:author="Vendula Poslední" w:date="2025-11-11T14:01:00Z">
            <w:rPr>
              <w:ins w:id="80" w:author="Vendula Poslední" w:date="2025-11-11T14:00:00Z"/>
            </w:rPr>
          </w:rPrChange>
        </w:rPr>
      </w:pPr>
      <w:ins w:id="81" w:author="Vendula Poslední" w:date="2025-11-11T14:00:00Z">
        <w:r w:rsidRPr="00DD7B44">
          <w:rPr>
            <w:rPrChange w:id="82" w:author="Vendula Poslední" w:date="2025-11-11T14:01:00Z">
              <w:rPr/>
            </w:rPrChange>
          </w:rPr>
          <w:t xml:space="preserve">Žadatel dále zajistí, aby se relevantní podmínky DNSH promítly do zadávacích řízení, které souvisejí s realizací projektu. Na všechny podmínky DNSH se vztahuje možnost kontroly na místě, zprostředkující subjekt může zároveň kdykoliv požádat o doložení relevantní dokumentace prokazující soulad realizace projektu s podmínkami DNSH. </w:t>
        </w:r>
      </w:ins>
    </w:p>
    <w:p w14:paraId="485C0E74" w14:textId="77777777" w:rsidR="00DD7B44" w:rsidRPr="00DD7B44" w:rsidRDefault="00DD7B44" w:rsidP="00DD7B44">
      <w:pPr>
        <w:pStyle w:val="Normlnpsmo"/>
        <w:rPr>
          <w:ins w:id="83" w:author="Vendula Poslední" w:date="2025-11-11T14:00:00Z"/>
          <w:rPrChange w:id="84" w:author="Vendula Poslední" w:date="2025-11-11T14:01:00Z">
            <w:rPr>
              <w:ins w:id="85" w:author="Vendula Poslední" w:date="2025-11-11T14:00:00Z"/>
            </w:rPr>
          </w:rPrChange>
        </w:rPr>
      </w:pPr>
      <w:ins w:id="86" w:author="Vendula Poslední" w:date="2025-11-11T14:00:00Z">
        <w:r w:rsidRPr="00DD7B44">
          <w:rPr>
            <w:rPrChange w:id="87" w:author="Vendula Poslední" w:date="2025-11-11T14:01:00Z">
              <w:rPr/>
            </w:rPrChange>
          </w:rPr>
          <w:t xml:space="preserve">Vymezení jednotlivých podmínek DNSH a požadované formy dokladování: </w:t>
        </w:r>
      </w:ins>
    </w:p>
    <w:p w14:paraId="0EA3488B" w14:textId="77777777" w:rsidR="00DD7B44" w:rsidRPr="00DD7B44" w:rsidRDefault="00DD7B44" w:rsidP="00DD7B44">
      <w:pPr>
        <w:pStyle w:val="Normlnpsmo"/>
        <w:rPr>
          <w:ins w:id="88" w:author="Vendula Poslední" w:date="2025-11-11T14:00:00Z"/>
          <w:rPrChange w:id="89" w:author="Vendula Poslední" w:date="2025-11-11T14:01:00Z">
            <w:rPr>
              <w:ins w:id="90" w:author="Vendula Poslední" w:date="2025-11-11T14:00:00Z"/>
            </w:rPr>
          </w:rPrChange>
        </w:rPr>
      </w:pPr>
      <w:ins w:id="91" w:author="Vendula Poslední" w:date="2025-11-11T14:00:00Z">
        <w:r w:rsidRPr="00DD7B44">
          <w:rPr>
            <w:rPrChange w:id="92" w:author="Vendula Poslední" w:date="2025-11-11T14:01:00Z">
              <w:rPr/>
            </w:rPrChange>
          </w:rPr>
          <w:t>1</w:t>
        </w:r>
        <w:r w:rsidRPr="00DD7B44">
          <w:rPr>
            <w:rPrChange w:id="93" w:author="Vendula Poslední" w:date="2025-11-11T14:01:00Z">
              <w:rPr/>
            </w:rPrChange>
          </w:rPr>
          <w:tab/>
          <w:t xml:space="preserve">Z OP ST nelze podporovat investice: </w:t>
        </w:r>
      </w:ins>
    </w:p>
    <w:p w14:paraId="2922AC27" w14:textId="27C43BE9" w:rsidR="00DD7B44" w:rsidRPr="00BC3FB9" w:rsidRDefault="00DD7B44" w:rsidP="00BC3FB9">
      <w:pPr>
        <w:pStyle w:val="Normlnpsmo"/>
        <w:ind w:left="708"/>
        <w:rPr>
          <w:ins w:id="94" w:author="Vendula Poslední" w:date="2025-11-11T14:00:00Z"/>
        </w:rPr>
        <w:pPrChange w:id="95" w:author="Vendula Poslední" w:date="2025-11-11T14:01:00Z">
          <w:pPr>
            <w:pStyle w:val="Normlnpsmo"/>
          </w:pPr>
        </w:pPrChange>
      </w:pPr>
      <w:ins w:id="96" w:author="Vendula Poslední" w:date="2025-11-11T14:00:00Z">
        <w:r w:rsidRPr="00DD7B44">
          <w:rPr>
            <w:rPrChange w:id="97" w:author="Vendula Poslední" w:date="2025-11-11T14:01:00Z">
              <w:rPr/>
            </w:rPrChange>
          </w:rPr>
          <w:lastRenderedPageBreak/>
          <w:t>a)</w:t>
        </w:r>
        <w:r w:rsidRPr="00DD7B44">
          <w:rPr>
            <w:rPrChange w:id="98" w:author="Vendula Poslední" w:date="2025-11-11T14:01:00Z">
              <w:rPr/>
            </w:rPrChange>
          </w:rPr>
          <w:tab/>
        </w:r>
        <w:r w:rsidRPr="00BC3FB9">
          <w:t xml:space="preserve">do výroby, zpracování, přepravy, distribuce, skladování nebo spalování fosilních paliv včetně investic do materiálního využití fosilních paliv; </w:t>
        </w:r>
      </w:ins>
    </w:p>
    <w:p w14:paraId="32331BBA" w14:textId="77777777" w:rsidR="00DD7B44" w:rsidRPr="00BC3FB9" w:rsidRDefault="00DD7B44" w:rsidP="00BC3FB9">
      <w:pPr>
        <w:pStyle w:val="Normlnpsmo"/>
        <w:ind w:firstLine="708"/>
        <w:rPr>
          <w:ins w:id="99" w:author="Vendula Poslední" w:date="2025-11-11T14:00:00Z"/>
        </w:rPr>
        <w:pPrChange w:id="100" w:author="Vendula Poslední" w:date="2025-11-11T14:01:00Z">
          <w:pPr>
            <w:pStyle w:val="Normlnpsmo"/>
          </w:pPr>
        </w:pPrChange>
      </w:pPr>
      <w:ins w:id="101" w:author="Vendula Poslední" w:date="2025-11-11T14:00:00Z">
        <w:r w:rsidRPr="00BC3FB9">
          <w:t>b)</w:t>
        </w:r>
        <w:r w:rsidRPr="00BC3FB9">
          <w:tab/>
          <w:t xml:space="preserve">snižující emise skleníkových plynů v zařízení ETS; </w:t>
        </w:r>
      </w:ins>
    </w:p>
    <w:p w14:paraId="6DBB73F4" w14:textId="77777777" w:rsidR="00DD7B44" w:rsidRPr="00BC3FB9" w:rsidRDefault="00DD7B44" w:rsidP="00BC3FB9">
      <w:pPr>
        <w:pStyle w:val="Normlnpsmo"/>
        <w:ind w:firstLine="708"/>
        <w:rPr>
          <w:ins w:id="102" w:author="Vendula Poslední" w:date="2025-11-11T14:00:00Z"/>
        </w:rPr>
        <w:pPrChange w:id="103" w:author="Vendula Poslední" w:date="2025-11-11T14:01:00Z">
          <w:pPr>
            <w:pStyle w:val="Normlnpsmo"/>
          </w:pPr>
        </w:pPrChange>
      </w:pPr>
      <w:ins w:id="104" w:author="Vendula Poslední" w:date="2025-11-11T14:00:00Z">
        <w:r w:rsidRPr="00BC3FB9">
          <w:t>c)</w:t>
        </w:r>
        <w:r w:rsidRPr="00BC3FB9">
          <w:tab/>
          <w:t xml:space="preserve">zaměřené na energetické využití odpadů. </w:t>
        </w:r>
      </w:ins>
    </w:p>
    <w:p w14:paraId="4B5C391F" w14:textId="77777777" w:rsidR="00DD7B44" w:rsidRPr="00BC3FB9" w:rsidRDefault="00DD7B44" w:rsidP="00DD7B44">
      <w:pPr>
        <w:pStyle w:val="Normlnpsmo"/>
        <w:rPr>
          <w:ins w:id="105" w:author="Vendula Poslední" w:date="2025-11-11T14:00:00Z"/>
        </w:rPr>
      </w:pPr>
    </w:p>
    <w:p w14:paraId="2C08403E" w14:textId="77777777" w:rsidR="00DD7B44" w:rsidRPr="00BC3FB9" w:rsidRDefault="00DD7B44" w:rsidP="00DD7B44">
      <w:pPr>
        <w:pStyle w:val="Normlnpsmo"/>
        <w:rPr>
          <w:ins w:id="106" w:author="Vendula Poslední" w:date="2025-11-11T14:00:00Z"/>
        </w:rPr>
      </w:pPr>
    </w:p>
    <w:p w14:paraId="5395462A" w14:textId="77777777" w:rsidR="00DD7B44" w:rsidRPr="00DD7B44" w:rsidRDefault="00DD7B44" w:rsidP="00DD7B44">
      <w:pPr>
        <w:pStyle w:val="Normlnpsmo"/>
        <w:rPr>
          <w:ins w:id="107" w:author="Vendula Poslední" w:date="2025-11-11T14:00:00Z"/>
          <w:rPrChange w:id="108" w:author="Vendula Poslední" w:date="2025-11-11T14:01:00Z">
            <w:rPr>
              <w:ins w:id="109" w:author="Vendula Poslední" w:date="2025-11-11T14:00:00Z"/>
            </w:rPr>
          </w:rPrChange>
        </w:rPr>
      </w:pPr>
      <w:ins w:id="110" w:author="Vendula Poslední" w:date="2025-11-11T14:00:00Z">
        <w:r w:rsidRPr="00DD7B44">
          <w:rPr>
            <w:rPrChange w:id="111" w:author="Vendula Poslední" w:date="2025-11-11T14:01:00Z">
              <w:rPr/>
            </w:rPrChange>
          </w:rPr>
          <w:t>2</w:t>
        </w:r>
        <w:r w:rsidRPr="00DD7B44">
          <w:rPr>
            <w:rPrChange w:id="112" w:author="Vendula Poslední" w:date="2025-11-11T14:01:00Z">
              <w:rPr/>
            </w:rPrChange>
          </w:rPr>
          <w:tab/>
          <w:t xml:space="preserve">Z OP ST lze podporovat stavby (nových budov a jejich rekonstrukcí, technické infrastruktury apod.), pouze za těchto podmínek: </w:t>
        </w:r>
      </w:ins>
    </w:p>
    <w:p w14:paraId="20B1A994" w14:textId="77777777" w:rsidR="00DD7B44" w:rsidRPr="00DD7B44" w:rsidRDefault="00DD7B44" w:rsidP="00BC3FB9">
      <w:pPr>
        <w:pStyle w:val="Normlnpsmo"/>
        <w:ind w:left="708"/>
        <w:rPr>
          <w:ins w:id="113" w:author="Vendula Poslední" w:date="2025-11-11T14:00:00Z"/>
          <w:rPrChange w:id="114" w:author="Vendula Poslední" w:date="2025-11-11T14:01:00Z">
            <w:rPr>
              <w:ins w:id="115" w:author="Vendula Poslední" w:date="2025-11-11T14:00:00Z"/>
            </w:rPr>
          </w:rPrChange>
        </w:rPr>
        <w:pPrChange w:id="116" w:author="Vendula Poslední" w:date="2025-11-11T14:02:00Z">
          <w:pPr>
            <w:pStyle w:val="Normlnpsmo"/>
          </w:pPr>
        </w:pPrChange>
      </w:pPr>
      <w:ins w:id="117" w:author="Vendula Poslední" w:date="2025-11-11T14:00:00Z">
        <w:r w:rsidRPr="00DD7B44">
          <w:rPr>
            <w:rPrChange w:id="118" w:author="Vendula Poslední" w:date="2025-11-11T14:01:00Z">
              <w:rPr/>
            </w:rPrChange>
          </w:rPr>
          <w:t>a)</w:t>
        </w:r>
        <w:r w:rsidRPr="00DD7B44">
          <w:rPr>
            <w:rPrChange w:id="119" w:author="Vendula Poslední" w:date="2025-11-11T14:01:00Z">
              <w:rPr/>
            </w:rPrChange>
          </w:rPr>
          <w:tab/>
          <w:t xml:space="preserve">Nejméně 70 % (hmotnostních) stavebního a demoličního odpadu neklasifikovaného jako nebezpečný ( s výjimkou v přírodě se vyskytujících materiálů uvedených v kategorii 17 05 04 v Evropském seznamu odpadů stanoveném rozhodnutím 2000/532/ES) vzniklého na staveništi je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 </w:t>
        </w:r>
      </w:ins>
    </w:p>
    <w:p w14:paraId="5AC350F4" w14:textId="77777777" w:rsidR="00DD7B44" w:rsidRPr="00DD7B44" w:rsidRDefault="00DD7B44" w:rsidP="00BC3FB9">
      <w:pPr>
        <w:pStyle w:val="Normlnpsmo"/>
        <w:ind w:left="708"/>
        <w:rPr>
          <w:ins w:id="120" w:author="Vendula Poslední" w:date="2025-11-11T14:00:00Z"/>
          <w:rPrChange w:id="121" w:author="Vendula Poslední" w:date="2025-11-11T14:01:00Z">
            <w:rPr>
              <w:ins w:id="122" w:author="Vendula Poslední" w:date="2025-11-11T14:00:00Z"/>
            </w:rPr>
          </w:rPrChange>
        </w:rPr>
        <w:pPrChange w:id="123" w:author="Vendula Poslední" w:date="2025-11-11T14:02:00Z">
          <w:pPr>
            <w:pStyle w:val="Normlnpsmo"/>
          </w:pPr>
        </w:pPrChange>
      </w:pPr>
      <w:ins w:id="124" w:author="Vendula Poslední" w:date="2025-11-11T14:00:00Z">
        <w:r w:rsidRPr="00DD7B44">
          <w:rPr>
            <w:rPrChange w:id="125" w:author="Vendula Poslední" w:date="2025-11-11T14:01:00Z">
              <w:rPr/>
            </w:rPrChange>
          </w:rPr>
          <w:t>b)</w:t>
        </w:r>
        <w:r w:rsidRPr="00DD7B44">
          <w:rPr>
            <w:rPrChange w:id="126" w:author="Vendula Poslední" w:date="2025-11-11T14:01:00Z">
              <w:rPr/>
            </w:rPrChange>
          </w:rPr>
          <w:tab/>
          <w:t xml:space="preserve">Na stavbě je omezován vznik odpadů v souladu s EU </w:t>
        </w:r>
        <w:proofErr w:type="spellStart"/>
        <w:r w:rsidRPr="00DD7B44">
          <w:rPr>
            <w:rPrChange w:id="127" w:author="Vendula Poslední" w:date="2025-11-11T14:01:00Z">
              <w:rPr/>
            </w:rPrChange>
          </w:rPr>
          <w:t>Construction</w:t>
        </w:r>
        <w:proofErr w:type="spellEnd"/>
        <w:r w:rsidRPr="00DD7B44">
          <w:rPr>
            <w:rPrChange w:id="128" w:author="Vendula Poslední" w:date="2025-11-11T14:01:00Z">
              <w:rPr/>
            </w:rPrChange>
          </w:rPr>
          <w:t xml:space="preserve"> and </w:t>
        </w:r>
        <w:proofErr w:type="spellStart"/>
        <w:r w:rsidRPr="00DD7B44">
          <w:rPr>
            <w:rPrChange w:id="129" w:author="Vendula Poslední" w:date="2025-11-11T14:01:00Z">
              <w:rPr/>
            </w:rPrChange>
          </w:rPr>
          <w:t>Demolition</w:t>
        </w:r>
        <w:proofErr w:type="spellEnd"/>
        <w:r w:rsidRPr="00DD7B44">
          <w:rPr>
            <w:rPrChange w:id="130" w:author="Vendula Poslední" w:date="2025-11-11T14:01:00Z">
              <w:rPr/>
            </w:rPrChange>
          </w:rPr>
          <w:t xml:space="preserve"> </w:t>
        </w:r>
        <w:proofErr w:type="spellStart"/>
        <w:r w:rsidRPr="00DD7B44">
          <w:rPr>
            <w:rPrChange w:id="131" w:author="Vendula Poslední" w:date="2025-11-11T14:01:00Z">
              <w:rPr/>
            </w:rPrChange>
          </w:rPr>
          <w:t>Waste</w:t>
        </w:r>
        <w:proofErr w:type="spellEnd"/>
        <w:r w:rsidRPr="00DD7B44">
          <w:rPr>
            <w:rPrChange w:id="132" w:author="Vendula Poslední" w:date="2025-11-11T14:01:00Z">
              <w:rPr/>
            </w:rPrChange>
          </w:rPr>
          <w:t xml:space="preserve"> Management </w:t>
        </w:r>
        <w:proofErr w:type="spellStart"/>
        <w:r w:rsidRPr="00DD7B44">
          <w:rPr>
            <w:rPrChange w:id="133" w:author="Vendula Poslední" w:date="2025-11-11T14:01:00Z">
              <w:rPr/>
            </w:rPrChange>
          </w:rPr>
          <w:t>Protocol</w:t>
        </w:r>
        <w:proofErr w:type="spellEnd"/>
        <w:r w:rsidRPr="00DD7B44">
          <w:rPr>
            <w:rPrChange w:id="134" w:author="Vendula Poslední" w:date="2025-11-11T14:01:00Z">
              <w:rPr/>
            </w:rPrChange>
          </w:rPr>
          <w:t xml:space="preserve"> a berou se do úvahy nejlepší dostupné techniky sloužící k odstranění nebezpečného odpadu a znovuvyužití materiálů. Dříve zmíněné je v souladu s odpadovou legislativou zejména zákonem č. 541/2020 Sb., o odpadech a navazujícími právními předpisy vyhláškou č. 273/2021 Sb., o podrobnostech nakládání s odpady a vyhláškou č. 8/2021 Sb., Katalogem odpadů, doplněné metodickým návodem pro řízení vzniku stavebních a demoličních odpadů a pro nakládání s nimi. </w:t>
        </w:r>
      </w:ins>
    </w:p>
    <w:p w14:paraId="120597B4" w14:textId="77777777" w:rsidR="00DD7B44" w:rsidRPr="00DD7B44" w:rsidRDefault="00DD7B44" w:rsidP="00DD7B44">
      <w:pPr>
        <w:pStyle w:val="Normlnpsmo"/>
        <w:rPr>
          <w:ins w:id="135" w:author="Vendula Poslední" w:date="2025-11-11T14:00:00Z"/>
          <w:rPrChange w:id="136" w:author="Vendula Poslední" w:date="2025-11-11T14:01:00Z">
            <w:rPr>
              <w:ins w:id="137" w:author="Vendula Poslední" w:date="2025-11-11T14:00:00Z"/>
            </w:rPr>
          </w:rPrChange>
        </w:rPr>
      </w:pPr>
      <w:ins w:id="138" w:author="Vendula Poslední" w:date="2025-11-11T14:00:00Z">
        <w:r w:rsidRPr="00DD7B44">
          <w:rPr>
            <w:rPrChange w:id="139" w:author="Vendula Poslední" w:date="2025-11-11T14:01:00Z">
              <w:rPr/>
            </w:rPrChange>
          </w:rPr>
          <w:t xml:space="preserve">Zajištění souladu s podmínkami a) a b): </w:t>
        </w:r>
      </w:ins>
    </w:p>
    <w:p w14:paraId="7B999FEA" w14:textId="77777777" w:rsidR="00DD7B44" w:rsidRPr="00DD7B44" w:rsidRDefault="00DD7B44" w:rsidP="00DD7B44">
      <w:pPr>
        <w:pStyle w:val="Normlnpsmo"/>
        <w:rPr>
          <w:ins w:id="140" w:author="Vendula Poslední" w:date="2025-11-11T14:00:00Z"/>
          <w:rPrChange w:id="141" w:author="Vendula Poslední" w:date="2025-11-11T14:01:00Z">
            <w:rPr>
              <w:ins w:id="142" w:author="Vendula Poslední" w:date="2025-11-11T14:00:00Z"/>
            </w:rPr>
          </w:rPrChange>
        </w:rPr>
      </w:pPr>
      <w:ins w:id="143" w:author="Vendula Poslední" w:date="2025-11-11T14:00:00Z">
        <w:r w:rsidRPr="00DD7B44">
          <w:rPr>
            <w:rPrChange w:id="144" w:author="Vendula Poslední" w:date="2025-11-11T14:01:00Z">
              <w:rPr/>
            </w:rPrChange>
          </w:rPr>
          <w:t xml:space="preserve">Příjemce dotace předkládá stanovisko TDI po ukončení stavby, nejpozději ke konci fyzické realizace projektu. </w:t>
        </w:r>
      </w:ins>
    </w:p>
    <w:p w14:paraId="4F98D7CE" w14:textId="77777777" w:rsidR="00DD7B44" w:rsidRPr="00DD7B44" w:rsidRDefault="00DD7B44" w:rsidP="00BC3FB9">
      <w:pPr>
        <w:pStyle w:val="Normlnpsmo"/>
        <w:ind w:left="708"/>
        <w:rPr>
          <w:ins w:id="145" w:author="Vendula Poslední" w:date="2025-11-11T14:00:00Z"/>
          <w:rPrChange w:id="146" w:author="Vendula Poslední" w:date="2025-11-11T14:01:00Z">
            <w:rPr>
              <w:ins w:id="147" w:author="Vendula Poslední" w:date="2025-11-11T14:00:00Z"/>
            </w:rPr>
          </w:rPrChange>
        </w:rPr>
        <w:pPrChange w:id="148" w:author="Vendula Poslední" w:date="2025-11-11T14:02:00Z">
          <w:pPr>
            <w:pStyle w:val="Normlnpsmo"/>
          </w:pPr>
        </w:pPrChange>
      </w:pPr>
      <w:ins w:id="149" w:author="Vendula Poslední" w:date="2025-11-11T14:00:00Z">
        <w:r w:rsidRPr="00DD7B44">
          <w:rPr>
            <w:rPrChange w:id="150" w:author="Vendula Poslední" w:date="2025-11-11T14:01:00Z">
              <w:rPr/>
            </w:rPrChange>
          </w:rPr>
          <w:t>c)</w:t>
        </w:r>
        <w:r w:rsidRPr="00DD7B44">
          <w:rPr>
            <w:rPrChange w:id="151" w:author="Vendula Poslední" w:date="2025-11-11T14:01:00Z">
              <w:rPr/>
            </w:rPrChange>
          </w:rPr>
          <w:tab/>
          <w:t xml:space="preserve">Budovy nesmí být postaveny na orné půdě a zemědělské půdě se střední až vysokou úrovní úrodnosti a podzemní biologické rozmanitosti podle průzkumu EU LUCAS.; </w:t>
        </w:r>
      </w:ins>
    </w:p>
    <w:p w14:paraId="359BE728" w14:textId="77777777" w:rsidR="00DD7B44" w:rsidRPr="00DD7B44" w:rsidRDefault="00DD7B44" w:rsidP="00DD7B44">
      <w:pPr>
        <w:pStyle w:val="Normlnpsmo"/>
        <w:rPr>
          <w:ins w:id="152" w:author="Vendula Poslední" w:date="2025-11-11T14:00:00Z"/>
          <w:rPrChange w:id="153" w:author="Vendula Poslední" w:date="2025-11-11T14:01:00Z">
            <w:rPr>
              <w:ins w:id="154" w:author="Vendula Poslední" w:date="2025-11-11T14:00:00Z"/>
            </w:rPr>
          </w:rPrChange>
        </w:rPr>
      </w:pPr>
      <w:ins w:id="155" w:author="Vendula Poslední" w:date="2025-11-11T14:00:00Z">
        <w:r w:rsidRPr="00DD7B44">
          <w:rPr>
            <w:rPrChange w:id="156" w:author="Vendula Poslední" w:date="2025-11-11T14:01:00Z">
              <w:rPr/>
            </w:rPrChange>
          </w:rPr>
          <w:t xml:space="preserve">Zajištění souladu s podmínkou c): </w:t>
        </w:r>
      </w:ins>
    </w:p>
    <w:p w14:paraId="38FFC3E5" w14:textId="77777777" w:rsidR="00DD7B44" w:rsidRPr="00DD7B44" w:rsidRDefault="00DD7B44" w:rsidP="00DD7B44">
      <w:pPr>
        <w:pStyle w:val="Normlnpsmo"/>
        <w:rPr>
          <w:ins w:id="157" w:author="Vendula Poslední" w:date="2025-11-11T14:00:00Z"/>
          <w:rPrChange w:id="158" w:author="Vendula Poslední" w:date="2025-11-11T14:01:00Z">
            <w:rPr>
              <w:ins w:id="159" w:author="Vendula Poslední" w:date="2025-11-11T14:00:00Z"/>
            </w:rPr>
          </w:rPrChange>
        </w:rPr>
      </w:pPr>
      <w:ins w:id="160" w:author="Vendula Poslední" w:date="2025-11-11T14:00:00Z">
        <w:r w:rsidRPr="00DD7B44">
          <w:rPr>
            <w:rPrChange w:id="161" w:author="Vendula Poslední" w:date="2025-11-11T14:01:00Z">
              <w:rPr/>
            </w:rPrChange>
          </w:rPr>
          <w:t xml:space="preserve">Příjemce dotace je povinen nejpozději před vydáním územního rozhodnutí / sloučeného stavebního rozhodnutí předložit stanovisko relevantního orgánu (SÚ nebo OOP), že pozemek bude dočasně nebo trvale vyjmut ze ZPF. Po ukončení stavby, nejpozději k dokončení realizace projektu následně dokládá, že vynětí ze ZPF skutečně proběhlo. </w:t>
        </w:r>
      </w:ins>
    </w:p>
    <w:p w14:paraId="470B0447" w14:textId="77777777" w:rsidR="00DD7B44" w:rsidRPr="00DD7B44" w:rsidRDefault="00DD7B44" w:rsidP="00BC3FB9">
      <w:pPr>
        <w:pStyle w:val="Normlnpsmo"/>
        <w:ind w:left="708"/>
        <w:rPr>
          <w:ins w:id="162" w:author="Vendula Poslední" w:date="2025-11-11T14:00:00Z"/>
          <w:rPrChange w:id="163" w:author="Vendula Poslední" w:date="2025-11-11T14:01:00Z">
            <w:rPr>
              <w:ins w:id="164" w:author="Vendula Poslední" w:date="2025-11-11T14:00:00Z"/>
            </w:rPr>
          </w:rPrChange>
        </w:rPr>
        <w:pPrChange w:id="165" w:author="Vendula Poslední" w:date="2025-11-11T14:02:00Z">
          <w:pPr>
            <w:pStyle w:val="Normlnpsmo"/>
          </w:pPr>
        </w:pPrChange>
      </w:pPr>
      <w:ins w:id="166" w:author="Vendula Poslední" w:date="2025-11-11T14:00:00Z">
        <w:r w:rsidRPr="00DD7B44">
          <w:rPr>
            <w:rPrChange w:id="167" w:author="Vendula Poslední" w:date="2025-11-11T14:01:00Z">
              <w:rPr/>
            </w:rPrChange>
          </w:rPr>
          <w:t>d)</w:t>
        </w:r>
        <w:r w:rsidRPr="00DD7B44">
          <w:rPr>
            <w:rPrChange w:id="168" w:author="Vendula Poslední" w:date="2025-11-11T14:01:00Z">
              <w:rPr/>
            </w:rPrChange>
          </w:rPr>
          <w:tab/>
          <w:t xml:space="preserve">Budovy nesmí být postaveny na zelené louce s uznávanou vysokou hodnotou biologické rozmanitosti a půdě, která slouží jako stanoviště ohrožených druhů (flóry a fauny) uvedených na Evropském červeném seznamu nebo na Červeném seznamu ohrožených druhů IUCN. </w:t>
        </w:r>
      </w:ins>
    </w:p>
    <w:p w14:paraId="0CAFFAB4" w14:textId="77777777" w:rsidR="00DD7B44" w:rsidRPr="00DD7B44" w:rsidRDefault="00DD7B44" w:rsidP="00BC3FB9">
      <w:pPr>
        <w:pStyle w:val="Normlnpsmo"/>
        <w:ind w:left="708"/>
        <w:rPr>
          <w:ins w:id="169" w:author="Vendula Poslední" w:date="2025-11-11T14:00:00Z"/>
          <w:rPrChange w:id="170" w:author="Vendula Poslední" w:date="2025-11-11T14:01:00Z">
            <w:rPr>
              <w:ins w:id="171" w:author="Vendula Poslední" w:date="2025-11-11T14:00:00Z"/>
            </w:rPr>
          </w:rPrChange>
        </w:rPr>
        <w:pPrChange w:id="172" w:author="Vendula Poslední" w:date="2025-11-11T14:02:00Z">
          <w:pPr>
            <w:pStyle w:val="Normlnpsmo"/>
          </w:pPr>
        </w:pPrChange>
      </w:pPr>
      <w:ins w:id="173" w:author="Vendula Poslední" w:date="2025-11-11T14:00:00Z">
        <w:r w:rsidRPr="00DD7B44">
          <w:rPr>
            <w:rPrChange w:id="174" w:author="Vendula Poslední" w:date="2025-11-11T14:01:00Z">
              <w:rPr/>
            </w:rPrChange>
          </w:rPr>
          <w:lastRenderedPageBreak/>
          <w:t>e)</w:t>
        </w:r>
        <w:r w:rsidRPr="00DD7B44">
          <w:rPr>
            <w:rPrChange w:id="175" w:author="Vendula Poslední" w:date="2025-11-11T14:01:00Z">
              <w:rPr/>
            </w:rPrChange>
          </w:rPr>
          <w:tab/>
          <w:t xml:space="preserve">Budovy nesmí být postaveny na půdě, která odpovídá definici lesa stanovené ve vnitrostátních právních předpisech nebo používané v národní inventuře skleníkových plynů, nebo pokud taková definice neexistuje, půdě, která je v souladu s definicí lesa podle FAO. </w:t>
        </w:r>
      </w:ins>
    </w:p>
    <w:p w14:paraId="563175E0" w14:textId="77777777" w:rsidR="00DD7B44" w:rsidRPr="00DD7B44" w:rsidRDefault="00DD7B44" w:rsidP="00DD7B44">
      <w:pPr>
        <w:pStyle w:val="Normlnpsmo"/>
        <w:rPr>
          <w:ins w:id="176" w:author="Vendula Poslední" w:date="2025-11-11T14:00:00Z"/>
          <w:rPrChange w:id="177" w:author="Vendula Poslední" w:date="2025-11-11T14:01:00Z">
            <w:rPr>
              <w:ins w:id="178" w:author="Vendula Poslední" w:date="2025-11-11T14:00:00Z"/>
            </w:rPr>
          </w:rPrChange>
        </w:rPr>
      </w:pPr>
      <w:ins w:id="179" w:author="Vendula Poslední" w:date="2025-11-11T14:00:00Z">
        <w:r w:rsidRPr="00DD7B44">
          <w:rPr>
            <w:rPrChange w:id="180" w:author="Vendula Poslední" w:date="2025-11-11T14:01:00Z">
              <w:rPr/>
            </w:rPrChange>
          </w:rPr>
          <w:t xml:space="preserve">Zajištění souladu s podmínkami d) a e): </w:t>
        </w:r>
      </w:ins>
    </w:p>
    <w:p w14:paraId="4283EBD7" w14:textId="77777777" w:rsidR="00DD7B44" w:rsidRPr="00DD7B44" w:rsidRDefault="00DD7B44" w:rsidP="00DD7B44">
      <w:pPr>
        <w:pStyle w:val="Normlnpsmo"/>
        <w:rPr>
          <w:ins w:id="181" w:author="Vendula Poslední" w:date="2025-11-11T14:00:00Z"/>
          <w:rPrChange w:id="182" w:author="Vendula Poslední" w:date="2025-11-11T14:01:00Z">
            <w:rPr>
              <w:ins w:id="183" w:author="Vendula Poslední" w:date="2025-11-11T14:00:00Z"/>
            </w:rPr>
          </w:rPrChange>
        </w:rPr>
      </w:pPr>
      <w:ins w:id="184" w:author="Vendula Poslední" w:date="2025-11-11T14:00:00Z">
        <w:r w:rsidRPr="00DD7B44">
          <w:rPr>
            <w:rPrChange w:id="185" w:author="Vendula Poslední" w:date="2025-11-11T14:01:00Z">
              <w:rPr/>
            </w:rPrChange>
          </w:rPr>
          <w:t xml:space="preserve">Příjemce dotace je povinen nejpozději před vydáním územního rozhodnutí / sloučeného stavebního rozhodnutí předložit relevantní dokumentaci dokládající soulad realizace projektu s těmito podmínkami. </w:t>
        </w:r>
      </w:ins>
    </w:p>
    <w:p w14:paraId="59FB6C4C" w14:textId="77777777" w:rsidR="00DD7B44" w:rsidRPr="00DD7B44" w:rsidRDefault="00DD7B44" w:rsidP="00DD7B44">
      <w:pPr>
        <w:pStyle w:val="Normlnpsmo"/>
        <w:rPr>
          <w:ins w:id="186" w:author="Vendula Poslední" w:date="2025-11-11T14:00:00Z"/>
          <w:rPrChange w:id="187" w:author="Vendula Poslední" w:date="2025-11-11T14:01:00Z">
            <w:rPr>
              <w:ins w:id="188" w:author="Vendula Poslední" w:date="2025-11-11T14:00:00Z"/>
            </w:rPr>
          </w:rPrChange>
        </w:rPr>
      </w:pPr>
    </w:p>
    <w:p w14:paraId="2B4E13C2" w14:textId="77777777" w:rsidR="00DD7B44" w:rsidRPr="00DD7B44" w:rsidRDefault="00DD7B44" w:rsidP="00DD7B44">
      <w:pPr>
        <w:pStyle w:val="Normlnpsmo"/>
        <w:rPr>
          <w:ins w:id="189" w:author="Vendula Poslední" w:date="2025-11-11T14:00:00Z"/>
          <w:rPrChange w:id="190" w:author="Vendula Poslední" w:date="2025-11-11T14:01:00Z">
            <w:rPr>
              <w:ins w:id="191" w:author="Vendula Poslední" w:date="2025-11-11T14:00:00Z"/>
            </w:rPr>
          </w:rPrChange>
        </w:rPr>
      </w:pPr>
      <w:ins w:id="192" w:author="Vendula Poslední" w:date="2025-11-11T14:00:00Z">
        <w:r w:rsidRPr="00DD7B44">
          <w:rPr>
            <w:rPrChange w:id="193" w:author="Vendula Poslední" w:date="2025-11-11T14:01:00Z">
              <w:rPr/>
            </w:rPrChange>
          </w:rPr>
          <w:t>3</w:t>
        </w:r>
        <w:r w:rsidRPr="00DD7B44">
          <w:rPr>
            <w:rPrChange w:id="194" w:author="Vendula Poslední" w:date="2025-11-11T14:01:00Z">
              <w:rPr/>
            </w:rPrChange>
          </w:rPr>
          <w:tab/>
          <w:t xml:space="preserve">Z OP ST lze podporovat výstavbu nových budov, pouze za těchto podmínek: </w:t>
        </w:r>
      </w:ins>
    </w:p>
    <w:p w14:paraId="6D58B963" w14:textId="77777777" w:rsidR="00DD7B44" w:rsidRPr="00DD7B44" w:rsidRDefault="00DD7B44" w:rsidP="00BC3FB9">
      <w:pPr>
        <w:pStyle w:val="Normlnpsmo"/>
        <w:ind w:left="708"/>
        <w:rPr>
          <w:ins w:id="195" w:author="Vendula Poslední" w:date="2025-11-11T14:00:00Z"/>
          <w:rPrChange w:id="196" w:author="Vendula Poslední" w:date="2025-11-11T14:01:00Z">
            <w:rPr>
              <w:ins w:id="197" w:author="Vendula Poslední" w:date="2025-11-11T14:00:00Z"/>
            </w:rPr>
          </w:rPrChange>
        </w:rPr>
        <w:pPrChange w:id="198" w:author="Vendula Poslední" w:date="2025-11-11T14:02:00Z">
          <w:pPr>
            <w:pStyle w:val="Normlnpsmo"/>
          </w:pPr>
        </w:pPrChange>
      </w:pPr>
      <w:ins w:id="199" w:author="Vendula Poslední" w:date="2025-11-11T14:00:00Z">
        <w:r w:rsidRPr="00DD7B44">
          <w:rPr>
            <w:rPrChange w:id="200" w:author="Vendula Poslední" w:date="2025-11-11T14:01:00Z">
              <w:rPr/>
            </w:rPrChange>
          </w:rPr>
          <w:t>a)</w:t>
        </w:r>
        <w:r w:rsidRPr="00DD7B44">
          <w:rPr>
            <w:rPrChange w:id="201" w:author="Vendula Poslední" w:date="2025-11-11T14:01:00Z">
              <w:rPr/>
            </w:rPrChange>
          </w:rPr>
          <w:tab/>
          <w:t xml:space="preserve">Spotřeba primární energie definující energetickou náročnost budovy, která je výsledkem výstavby, je nejméně o 20 % nižší než prahová hodnota, kterou u požadavků na budovy s téměř nulovou spotřebou energie stanoví vnitrostátní opatření provádějící směrnici Evropského parlamentu a Rady 2010/31/EU. </w:t>
        </w:r>
      </w:ins>
    </w:p>
    <w:p w14:paraId="7FCD08D7" w14:textId="77777777" w:rsidR="00DD7B44" w:rsidRPr="00DD7B44" w:rsidRDefault="00DD7B44" w:rsidP="00DD7B44">
      <w:pPr>
        <w:pStyle w:val="Normlnpsmo"/>
        <w:rPr>
          <w:ins w:id="202" w:author="Vendula Poslední" w:date="2025-11-11T14:00:00Z"/>
          <w:rPrChange w:id="203" w:author="Vendula Poslední" w:date="2025-11-11T14:01:00Z">
            <w:rPr>
              <w:ins w:id="204" w:author="Vendula Poslední" w:date="2025-11-11T14:00:00Z"/>
            </w:rPr>
          </w:rPrChange>
        </w:rPr>
      </w:pPr>
      <w:ins w:id="205" w:author="Vendula Poslední" w:date="2025-11-11T14:00:00Z">
        <w:r w:rsidRPr="00DD7B44">
          <w:rPr>
            <w:rPrChange w:id="206" w:author="Vendula Poslední" w:date="2025-11-11T14:01:00Z">
              <w:rPr/>
            </w:rPrChange>
          </w:rPr>
          <w:t xml:space="preserve">Uvedenou podmínku není nutné splnit v případě: </w:t>
        </w:r>
      </w:ins>
    </w:p>
    <w:p w14:paraId="77D9264D" w14:textId="77777777" w:rsidR="00DD7B44" w:rsidRPr="00DD7B44" w:rsidRDefault="00DD7B44" w:rsidP="00DD7B44">
      <w:pPr>
        <w:pStyle w:val="Normlnpsmo"/>
        <w:rPr>
          <w:ins w:id="207" w:author="Vendula Poslední" w:date="2025-11-11T14:00:00Z"/>
          <w:rPrChange w:id="208" w:author="Vendula Poslední" w:date="2025-11-11T14:01:00Z">
            <w:rPr>
              <w:ins w:id="209" w:author="Vendula Poslední" w:date="2025-11-11T14:00:00Z"/>
            </w:rPr>
          </w:rPrChange>
        </w:rPr>
      </w:pPr>
      <w:ins w:id="210" w:author="Vendula Poslední" w:date="2025-11-11T14:00:00Z">
        <w:r w:rsidRPr="00DD7B44">
          <w:rPr>
            <w:rPrChange w:id="211" w:author="Vendula Poslední" w:date="2025-11-11T14:01:00Z">
              <w:rPr/>
            </w:rPrChange>
          </w:rPr>
          <w:t>•</w:t>
        </w:r>
        <w:r w:rsidRPr="00DD7B44">
          <w:rPr>
            <w:rPrChange w:id="212" w:author="Vendula Poslední" w:date="2025-11-11T14:01:00Z">
              <w:rPr/>
            </w:rPrChange>
          </w:rPr>
          <w:tab/>
          <w:t xml:space="preserve">výstavby budov s celkovou energeticky vztažnou plochou menší než 50 m2, </w:t>
        </w:r>
      </w:ins>
    </w:p>
    <w:p w14:paraId="609F3E19" w14:textId="77777777" w:rsidR="00DD7B44" w:rsidRPr="00DD7B44" w:rsidRDefault="00DD7B44" w:rsidP="00DD7B44">
      <w:pPr>
        <w:pStyle w:val="Normlnpsmo"/>
        <w:rPr>
          <w:ins w:id="213" w:author="Vendula Poslední" w:date="2025-11-11T14:00:00Z"/>
          <w:rPrChange w:id="214" w:author="Vendula Poslední" w:date="2025-11-11T14:01:00Z">
            <w:rPr>
              <w:ins w:id="215" w:author="Vendula Poslední" w:date="2025-11-11T14:00:00Z"/>
            </w:rPr>
          </w:rPrChange>
        </w:rPr>
      </w:pPr>
      <w:ins w:id="216" w:author="Vendula Poslední" w:date="2025-11-11T14:00:00Z">
        <w:r w:rsidRPr="00DD7B44">
          <w:rPr>
            <w:rPrChange w:id="217" w:author="Vendula Poslední" w:date="2025-11-11T14:01:00Z">
              <w:rPr/>
            </w:rPrChange>
          </w:rPr>
          <w:t>•</w:t>
        </w:r>
        <w:r w:rsidRPr="00DD7B44">
          <w:rPr>
            <w:rPrChange w:id="218" w:author="Vendula Poslední" w:date="2025-11-11T14:01:00Z">
              <w:rPr/>
            </w:rPrChange>
          </w:rPr>
          <w:tab/>
          <w:t xml:space="preserve">výstavby skladů, průmyslových a výrobních provozů či dílenských provozoven, </w:t>
        </w:r>
      </w:ins>
    </w:p>
    <w:p w14:paraId="581E3519" w14:textId="77777777" w:rsidR="00DD7B44" w:rsidRPr="00DD7B44" w:rsidRDefault="00DD7B44" w:rsidP="00DD7B44">
      <w:pPr>
        <w:pStyle w:val="Normlnpsmo"/>
        <w:rPr>
          <w:ins w:id="219" w:author="Vendula Poslední" w:date="2025-11-11T14:00:00Z"/>
          <w:rPrChange w:id="220" w:author="Vendula Poslední" w:date="2025-11-11T14:01:00Z">
            <w:rPr>
              <w:ins w:id="221" w:author="Vendula Poslední" w:date="2025-11-11T14:00:00Z"/>
            </w:rPr>
          </w:rPrChange>
        </w:rPr>
      </w:pPr>
      <w:ins w:id="222" w:author="Vendula Poslední" w:date="2025-11-11T14:00:00Z">
        <w:r w:rsidRPr="00DD7B44">
          <w:rPr>
            <w:rPrChange w:id="223" w:author="Vendula Poslední" w:date="2025-11-11T14:01:00Z">
              <w:rPr/>
            </w:rPrChange>
          </w:rPr>
          <w:t>•</w:t>
        </w:r>
        <w:r w:rsidRPr="00DD7B44">
          <w:rPr>
            <w:rPrChange w:id="224" w:author="Vendula Poslední" w:date="2025-11-11T14:01:00Z">
              <w:rPr/>
            </w:rPrChange>
          </w:rPr>
          <w:tab/>
          <w:t xml:space="preserve">tzv. drobné stavby dle přílohy č.1 zákona 283/2021 Sb. (stavební zákon), v platném znění; </w:t>
        </w:r>
      </w:ins>
    </w:p>
    <w:p w14:paraId="19E7EF21" w14:textId="77777777" w:rsidR="00DD7B44" w:rsidRPr="00DD7B44" w:rsidRDefault="00DD7B44" w:rsidP="00DD7B44">
      <w:pPr>
        <w:pStyle w:val="Normlnpsmo"/>
        <w:rPr>
          <w:ins w:id="225" w:author="Vendula Poslední" w:date="2025-11-11T14:00:00Z"/>
          <w:rPrChange w:id="226" w:author="Vendula Poslední" w:date="2025-11-11T14:01:00Z">
            <w:rPr>
              <w:ins w:id="227" w:author="Vendula Poslední" w:date="2025-11-11T14:00:00Z"/>
            </w:rPr>
          </w:rPrChange>
        </w:rPr>
      </w:pPr>
      <w:ins w:id="228" w:author="Vendula Poslední" w:date="2025-11-11T14:00:00Z">
        <w:r w:rsidRPr="00DD7B44">
          <w:rPr>
            <w:rPrChange w:id="229" w:author="Vendula Poslední" w:date="2025-11-11T14:01:00Z">
              <w:rPr/>
            </w:rPrChange>
          </w:rPr>
          <w:t xml:space="preserve">Zajištění souladu s podmínkou a): </w:t>
        </w:r>
      </w:ins>
    </w:p>
    <w:p w14:paraId="71CD7FCE" w14:textId="77777777" w:rsidR="00DD7B44" w:rsidRPr="00DD7B44" w:rsidRDefault="00DD7B44" w:rsidP="00DD7B44">
      <w:pPr>
        <w:pStyle w:val="Normlnpsmo"/>
        <w:rPr>
          <w:ins w:id="230" w:author="Vendula Poslední" w:date="2025-11-11T14:00:00Z"/>
          <w:rPrChange w:id="231" w:author="Vendula Poslední" w:date="2025-11-11T14:01:00Z">
            <w:rPr>
              <w:ins w:id="232" w:author="Vendula Poslední" w:date="2025-11-11T14:00:00Z"/>
            </w:rPr>
          </w:rPrChange>
        </w:rPr>
      </w:pPr>
      <w:ins w:id="233" w:author="Vendula Poslední" w:date="2025-11-11T14:00:00Z">
        <w:r w:rsidRPr="00DD7B44">
          <w:rPr>
            <w:rPrChange w:id="234" w:author="Vendula Poslední" w:date="2025-11-11T14:01:00Z">
              <w:rPr/>
            </w:rPrChange>
          </w:rPr>
          <w:t xml:space="preserve">Příjemce dotace předkládá k žádosti o podporu průkaz energetické náročnosti budovy (PENB) dle vyhlášky č. 264/2020 Sb., o energické náročnosti budov, v platném znění, pro stav po realizaci projektu. </w:t>
        </w:r>
      </w:ins>
    </w:p>
    <w:p w14:paraId="73ACF23A" w14:textId="77777777" w:rsidR="00DD7B44" w:rsidRPr="00DD7B44" w:rsidRDefault="00DD7B44" w:rsidP="00DD7B44">
      <w:pPr>
        <w:pStyle w:val="Normlnpsmo"/>
        <w:rPr>
          <w:ins w:id="235" w:author="Vendula Poslední" w:date="2025-11-11T14:00:00Z"/>
          <w:rPrChange w:id="236" w:author="Vendula Poslední" w:date="2025-11-11T14:01:00Z">
            <w:rPr>
              <w:ins w:id="237" w:author="Vendula Poslední" w:date="2025-11-11T14:00:00Z"/>
            </w:rPr>
          </w:rPrChange>
        </w:rPr>
      </w:pPr>
    </w:p>
    <w:p w14:paraId="4CD58698" w14:textId="77777777" w:rsidR="00DD7B44" w:rsidRPr="00DD7B44" w:rsidRDefault="00DD7B44" w:rsidP="00DD7B44">
      <w:pPr>
        <w:pStyle w:val="Normlnpsmo"/>
        <w:rPr>
          <w:ins w:id="238" w:author="Vendula Poslední" w:date="2025-11-11T14:00:00Z"/>
          <w:rPrChange w:id="239" w:author="Vendula Poslední" w:date="2025-11-11T14:01:00Z">
            <w:rPr>
              <w:ins w:id="240" w:author="Vendula Poslední" w:date="2025-11-11T14:00:00Z"/>
            </w:rPr>
          </w:rPrChange>
        </w:rPr>
      </w:pPr>
      <w:ins w:id="241" w:author="Vendula Poslední" w:date="2025-11-11T14:00:00Z">
        <w:r w:rsidRPr="00DD7B44">
          <w:rPr>
            <w:rPrChange w:id="242" w:author="Vendula Poslední" w:date="2025-11-11T14:01:00Z">
              <w:rPr/>
            </w:rPrChange>
          </w:rPr>
          <w:t>4</w:t>
        </w:r>
        <w:r w:rsidRPr="00DD7B44">
          <w:rPr>
            <w:rPrChange w:id="243" w:author="Vendula Poslední" w:date="2025-11-11T14:01:00Z">
              <w:rPr/>
            </w:rPrChange>
          </w:rPr>
          <w:tab/>
          <w:t xml:space="preserve">Z OP ST lze podporovat rekonstrukci budov, pouze za těchto podmínek: </w:t>
        </w:r>
      </w:ins>
    </w:p>
    <w:p w14:paraId="369941DF" w14:textId="77777777" w:rsidR="00DD7B44" w:rsidRPr="00DD7B44" w:rsidRDefault="00DD7B44" w:rsidP="00BC3FB9">
      <w:pPr>
        <w:pStyle w:val="Normlnpsmo"/>
        <w:ind w:left="708"/>
        <w:rPr>
          <w:ins w:id="244" w:author="Vendula Poslední" w:date="2025-11-11T14:00:00Z"/>
          <w:rPrChange w:id="245" w:author="Vendula Poslední" w:date="2025-11-11T14:01:00Z">
            <w:rPr>
              <w:ins w:id="246" w:author="Vendula Poslední" w:date="2025-11-11T14:00:00Z"/>
            </w:rPr>
          </w:rPrChange>
        </w:rPr>
        <w:pPrChange w:id="247" w:author="Vendula Poslední" w:date="2025-11-11T14:02:00Z">
          <w:pPr>
            <w:pStyle w:val="Normlnpsmo"/>
          </w:pPr>
        </w:pPrChange>
      </w:pPr>
      <w:ins w:id="248" w:author="Vendula Poslední" w:date="2025-11-11T14:00:00Z">
        <w:r w:rsidRPr="00DD7B44">
          <w:rPr>
            <w:rPrChange w:id="249" w:author="Vendula Poslední" w:date="2025-11-11T14:01:00Z">
              <w:rPr/>
            </w:rPrChange>
          </w:rPr>
          <w:t>a)</w:t>
        </w:r>
        <w:r w:rsidRPr="00DD7B44">
          <w:rPr>
            <w:rPrChange w:id="250" w:author="Vendula Poslední" w:date="2025-11-11T14:01:00Z">
              <w:rPr/>
            </w:rPrChange>
          </w:rPr>
          <w:tab/>
          <w:t xml:space="preserve">Při renovaci budovy (konstrukce obálky budovy, energetické zdroje, či realizace dalších opatření vedoucích ke snížené energetické náročnosti budovy) musí dojít k úspoře minimálně 30 % primární energie z neobnovitelných zdrojů. </w:t>
        </w:r>
      </w:ins>
    </w:p>
    <w:p w14:paraId="3080DAE2" w14:textId="77777777" w:rsidR="00DD7B44" w:rsidRDefault="00DD7B44" w:rsidP="00DD7B44">
      <w:pPr>
        <w:pStyle w:val="Normlnpsmo"/>
        <w:rPr>
          <w:ins w:id="251" w:author="Vendula Poslední" w:date="2025-11-11T14:00:00Z"/>
        </w:rPr>
      </w:pPr>
      <w:ins w:id="252" w:author="Vendula Poslední" w:date="2025-11-11T14:00:00Z">
        <w:r>
          <w:t xml:space="preserve">V odůvodněných případech je možné dosáhnout i nižší úspory a to např.: </w:t>
        </w:r>
      </w:ins>
    </w:p>
    <w:p w14:paraId="5A59E5E5" w14:textId="77777777" w:rsidR="00DD7B44" w:rsidRDefault="00DD7B44" w:rsidP="00DD7B44">
      <w:pPr>
        <w:pStyle w:val="Normlnpsmo"/>
        <w:rPr>
          <w:ins w:id="253" w:author="Vendula Poslední" w:date="2025-11-11T14:00:00Z"/>
        </w:rPr>
      </w:pPr>
      <w:ins w:id="254" w:author="Vendula Poslední" w:date="2025-11-11T14:00:00Z">
        <w:r>
          <w:t>•</w:t>
        </w:r>
        <w:r>
          <w:tab/>
          <w:t xml:space="preserve">pokud je renovace obálky budovy v rozsahu do 25 % z celkové plochy obálky budovy, </w:t>
        </w:r>
      </w:ins>
    </w:p>
    <w:p w14:paraId="45D55B35" w14:textId="77777777" w:rsidR="00DD7B44" w:rsidRDefault="00DD7B44" w:rsidP="00DD7B44">
      <w:pPr>
        <w:pStyle w:val="Normlnpsmo"/>
        <w:rPr>
          <w:ins w:id="255" w:author="Vendula Poslední" w:date="2025-11-11T14:00:00Z"/>
        </w:rPr>
      </w:pPr>
      <w:ins w:id="256" w:author="Vendula Poslední" w:date="2025-11-11T14:00:00Z">
        <w:r>
          <w:t>•</w:t>
        </w:r>
        <w:r>
          <w:tab/>
          <w:t xml:space="preserve">v minulosti již byla provedena dílčí renovace, vedoucí ke snížení energetické náročnosti budovy, </w:t>
        </w:r>
      </w:ins>
    </w:p>
    <w:p w14:paraId="2518D201" w14:textId="77777777" w:rsidR="00DD7B44" w:rsidRDefault="00DD7B44" w:rsidP="00DD7B44">
      <w:pPr>
        <w:pStyle w:val="Normlnpsmo"/>
        <w:rPr>
          <w:ins w:id="257" w:author="Vendula Poslední" w:date="2025-11-11T14:00:00Z"/>
        </w:rPr>
      </w:pPr>
      <w:ins w:id="258" w:author="Vendula Poslední" w:date="2025-11-11T14:00:00Z">
        <w:r>
          <w:t>•</w:t>
        </w:r>
        <w:r>
          <w:tab/>
          <w:t xml:space="preserve">existují omezení z důvodu památkové ochrany budovy v souladu s § 7 odst. 5 zákona č. 406/2000 Sb., o hospodaření energií, ve znění pozdějších předpisů, </w:t>
        </w:r>
      </w:ins>
    </w:p>
    <w:p w14:paraId="443D2A5C" w14:textId="77777777" w:rsidR="00DD7B44" w:rsidRDefault="00DD7B44" w:rsidP="00DD7B44">
      <w:pPr>
        <w:pStyle w:val="Normlnpsmo"/>
        <w:rPr>
          <w:ins w:id="259" w:author="Vendula Poslední" w:date="2025-11-11T14:00:00Z"/>
        </w:rPr>
      </w:pPr>
      <w:ins w:id="260" w:author="Vendula Poslední" w:date="2025-11-11T14:00:00Z">
        <w:r>
          <w:t>•</w:t>
        </w:r>
        <w:r>
          <w:tab/>
          <w:t xml:space="preserve">vzhledem k charakteru budovy by se jednalo o nákladově neefektivní opatření; </w:t>
        </w:r>
      </w:ins>
    </w:p>
    <w:p w14:paraId="798ED586" w14:textId="77777777" w:rsidR="00DD7B44" w:rsidRDefault="00DD7B44" w:rsidP="00DD7B44">
      <w:pPr>
        <w:pStyle w:val="Normlnpsmo"/>
        <w:rPr>
          <w:ins w:id="261" w:author="Vendula Poslední" w:date="2025-11-11T14:00:00Z"/>
        </w:rPr>
      </w:pPr>
      <w:ins w:id="262" w:author="Vendula Poslední" w:date="2025-11-11T14:00:00Z">
        <w:r>
          <w:t xml:space="preserve">Důvod (důvody), proč není možné limitní úspory dosáhnout, budou objektivně doloženy k žádosti o podporu, prostřednictvím Energetického posudku, který definuje maximálně možnou hodnotu </w:t>
        </w:r>
        <w:r>
          <w:lastRenderedPageBreak/>
          <w:t xml:space="preserve">energetických úspor dosažitelnou realizovaných projektem. Tato hodnota bude povinným závazkem projektu. </w:t>
        </w:r>
      </w:ins>
    </w:p>
    <w:p w14:paraId="77A2682B" w14:textId="77777777" w:rsidR="00DD7B44" w:rsidRDefault="00DD7B44" w:rsidP="00DD7B44">
      <w:pPr>
        <w:pStyle w:val="Normlnpsmo"/>
        <w:rPr>
          <w:ins w:id="263" w:author="Vendula Poslední" w:date="2025-11-11T14:00:00Z"/>
        </w:rPr>
      </w:pPr>
      <w:ins w:id="264" w:author="Vendula Poslední" w:date="2025-11-11T14:00:00Z">
        <w:r>
          <w:t xml:space="preserve">Uvedenou podmínku není nutné splnit v případě: </w:t>
        </w:r>
      </w:ins>
    </w:p>
    <w:p w14:paraId="2C832871" w14:textId="77777777" w:rsidR="00DD7B44" w:rsidRDefault="00DD7B44" w:rsidP="00DD7B44">
      <w:pPr>
        <w:pStyle w:val="Normlnpsmo"/>
        <w:rPr>
          <w:ins w:id="265" w:author="Vendula Poslední" w:date="2025-11-11T14:00:00Z"/>
        </w:rPr>
      </w:pPr>
      <w:ins w:id="266" w:author="Vendula Poslední" w:date="2025-11-11T14:00:00Z">
        <w:r>
          <w:t>•</w:t>
        </w:r>
        <w:r>
          <w:tab/>
          <w:t xml:space="preserve">budov s celkovou energeticky vztažnou plochou menší než 50 m2, </w:t>
        </w:r>
      </w:ins>
    </w:p>
    <w:p w14:paraId="3EB34367" w14:textId="77777777" w:rsidR="00DD7B44" w:rsidRDefault="00DD7B44" w:rsidP="00DD7B44">
      <w:pPr>
        <w:pStyle w:val="Normlnpsmo"/>
        <w:rPr>
          <w:ins w:id="267" w:author="Vendula Poslední" w:date="2025-11-11T14:00:00Z"/>
        </w:rPr>
      </w:pPr>
      <w:ins w:id="268" w:author="Vendula Poslední" w:date="2025-11-11T14:00:00Z">
        <w:r>
          <w:t>•</w:t>
        </w:r>
        <w:r>
          <w:tab/>
          <w:t xml:space="preserve">skladů, průmyslových, výrobních provozů, dílenských provozoven se spotřebou energie do 195 </w:t>
        </w:r>
        <w:proofErr w:type="spellStart"/>
        <w:r>
          <w:t>MWh</w:t>
        </w:r>
        <w:proofErr w:type="spellEnd"/>
        <w:r>
          <w:t xml:space="preserve"> za rok, za podmínky, že Příjemce podpory tuto skutečnost prokazatelně doloží společně se Žádostí o podporu; </w:t>
        </w:r>
      </w:ins>
    </w:p>
    <w:p w14:paraId="7E2DA3C6" w14:textId="77777777" w:rsidR="00DD7B44" w:rsidRDefault="00DD7B44" w:rsidP="00DD7B44">
      <w:pPr>
        <w:pStyle w:val="Normlnpsmo"/>
        <w:rPr>
          <w:ins w:id="269" w:author="Vendula Poslední" w:date="2025-11-11T14:00:00Z"/>
        </w:rPr>
      </w:pPr>
      <w:ins w:id="270" w:author="Vendula Poslední" w:date="2025-11-11T14:00:00Z">
        <w:r>
          <w:t>•</w:t>
        </w:r>
        <w:r>
          <w:tab/>
          <w:t xml:space="preserve">tzv. drobných staveb dle přílohy č. 1 zákona 283/2021 Sb. (stavební zákon), v platném znění. </w:t>
        </w:r>
      </w:ins>
    </w:p>
    <w:p w14:paraId="37F0EF92" w14:textId="77777777" w:rsidR="00DD7B44" w:rsidRDefault="00DD7B44" w:rsidP="00DD7B44">
      <w:pPr>
        <w:pStyle w:val="Normlnpsmo"/>
        <w:rPr>
          <w:ins w:id="271" w:author="Vendula Poslední" w:date="2025-11-11T14:00:00Z"/>
        </w:rPr>
      </w:pPr>
    </w:p>
    <w:p w14:paraId="31238BA2" w14:textId="77777777" w:rsidR="00DD7B44" w:rsidRDefault="00DD7B44" w:rsidP="00DD7B44">
      <w:pPr>
        <w:pStyle w:val="Normlnpsmo"/>
        <w:rPr>
          <w:ins w:id="272" w:author="Vendula Poslední" w:date="2025-11-11T14:00:00Z"/>
        </w:rPr>
      </w:pPr>
      <w:ins w:id="273" w:author="Vendula Poslední" w:date="2025-11-11T14:00:00Z">
        <w:r>
          <w:t xml:space="preserve">Zajištění souladu s podmínkou a): </w:t>
        </w:r>
      </w:ins>
    </w:p>
    <w:p w14:paraId="3BB0864A" w14:textId="77777777" w:rsidR="00DD7B44" w:rsidRDefault="00DD7B44" w:rsidP="00DD7B44">
      <w:pPr>
        <w:pStyle w:val="Normlnpsmo"/>
        <w:rPr>
          <w:ins w:id="274" w:author="Vendula Poslední" w:date="2025-11-11T14:00:00Z"/>
        </w:rPr>
      </w:pPr>
      <w:ins w:id="275" w:author="Vendula Poslední" w:date="2025-11-11T14:00:00Z">
        <w:r>
          <w:t xml:space="preserve">Příjemce dotace, společně se žádostí o podporu, předkládá energetický posudek dle vyhlášky č. 141/2021 Sb., o energetickém posudku a o údajích vedených v Systému monitoringu spotřeby energie, zpracovaný energetickým specialistou s příslušným oprávněním podle zákona č. 406/2000 Sb., o hospodaření energií, v platném znění. </w:t>
        </w:r>
      </w:ins>
    </w:p>
    <w:p w14:paraId="7E1CA6D0" w14:textId="77777777" w:rsidR="00DD7B44" w:rsidRDefault="00DD7B44" w:rsidP="00DD7B44">
      <w:pPr>
        <w:pStyle w:val="Normlnpsmo"/>
        <w:rPr>
          <w:ins w:id="276" w:author="Vendula Poslední" w:date="2025-11-11T14:00:00Z"/>
        </w:rPr>
      </w:pPr>
      <w:ins w:id="277" w:author="Vendula Poslední" w:date="2025-11-11T14:00:00Z">
        <w:r>
          <w:t xml:space="preserve">V energetickém posudku budou uvedeny následující informace: </w:t>
        </w:r>
      </w:ins>
    </w:p>
    <w:p w14:paraId="2C3862EA" w14:textId="77777777" w:rsidR="00DD7B44" w:rsidRDefault="00DD7B44" w:rsidP="00DD7B44">
      <w:pPr>
        <w:pStyle w:val="Normlnpsmo"/>
        <w:rPr>
          <w:ins w:id="278" w:author="Vendula Poslední" w:date="2025-11-11T14:00:00Z"/>
        </w:rPr>
      </w:pPr>
      <w:ins w:id="279" w:author="Vendula Poslední" w:date="2025-11-11T14:00:00Z">
        <w:r>
          <w:t>•</w:t>
        </w:r>
        <w:r>
          <w:tab/>
          <w:t xml:space="preserve">výchozí spotřeba primární energie z neobnovitelných zdrojů a spotřeba primární energie po renovaci obálky v </w:t>
        </w:r>
        <w:proofErr w:type="spellStart"/>
        <w:r>
          <w:t>MWh</w:t>
        </w:r>
        <w:proofErr w:type="spellEnd"/>
        <w:r>
          <w:t xml:space="preserve"> i GJ, a výše úspory primární energie v procentech, </w:t>
        </w:r>
      </w:ins>
    </w:p>
    <w:p w14:paraId="0A376D79" w14:textId="77777777" w:rsidR="00DD7B44" w:rsidRDefault="00DD7B44" w:rsidP="00DD7B44">
      <w:pPr>
        <w:pStyle w:val="Normlnpsmo"/>
        <w:rPr>
          <w:ins w:id="280" w:author="Vendula Poslední" w:date="2025-11-11T14:00:00Z"/>
        </w:rPr>
      </w:pPr>
      <w:ins w:id="281" w:author="Vendula Poslední" w:date="2025-11-11T14:00:00Z">
        <w:r>
          <w:t>•</w:t>
        </w:r>
        <w:r>
          <w:tab/>
          <w:t xml:space="preserve">v případě úspory primární energie vyšší nebo rovné 30 % bude výrokem energetického specialisty potvrzeno, že renovace obálky budovy povede k úspoře minimálně 30 % primární energie z neobnovitelných zdrojů. </w:t>
        </w:r>
      </w:ins>
    </w:p>
    <w:p w14:paraId="0B6F72DB" w14:textId="77777777" w:rsidR="00DD7B44" w:rsidRDefault="00DD7B44" w:rsidP="00DD7B44">
      <w:pPr>
        <w:pStyle w:val="Normlnpsmo"/>
        <w:rPr>
          <w:ins w:id="282" w:author="Vendula Poslední" w:date="2025-11-11T14:00:00Z"/>
        </w:rPr>
      </w:pPr>
      <w:ins w:id="283" w:author="Vendula Poslední" w:date="2025-11-11T14:00:00Z">
        <w:r>
          <w:t>•</w:t>
        </w:r>
        <w:r>
          <w:tab/>
          <w:t xml:space="preserve">v případě dosažitelné úspory primární energie nižší než 30 % bude uveden důvod (důvody), proč není možné této úspory dosáhnout. </w:t>
        </w:r>
      </w:ins>
    </w:p>
    <w:p w14:paraId="4D96025E" w14:textId="77777777" w:rsidR="00DD7B44" w:rsidRDefault="00DD7B44" w:rsidP="00DD7B44">
      <w:pPr>
        <w:pStyle w:val="Normlnpsmo"/>
        <w:rPr>
          <w:ins w:id="284" w:author="Vendula Poslední" w:date="2025-11-11T14:00:00Z"/>
        </w:rPr>
      </w:pPr>
      <w:ins w:id="285" w:author="Vendula Poslední" w:date="2025-11-11T14:00:00Z">
        <w:r>
          <w:t xml:space="preserve">Nejpozději k termínu ukončení realizace projektu předkládá příjemce podpory stanovisko zpracovatele energetického posudku, dle zveřejněného závazného vzoru, které potvrdí splnění předpokladů k plnění ukazatelů energetických úspor. </w:t>
        </w:r>
      </w:ins>
    </w:p>
    <w:p w14:paraId="0EE59C94" w14:textId="77777777" w:rsidR="00DD7B44" w:rsidRDefault="00DD7B44" w:rsidP="00BC3FB9">
      <w:pPr>
        <w:pStyle w:val="Normlnpsmo"/>
        <w:ind w:left="708"/>
        <w:rPr>
          <w:ins w:id="286" w:author="Vendula Poslední" w:date="2025-11-11T14:00:00Z"/>
        </w:rPr>
        <w:pPrChange w:id="287" w:author="Vendula Poslední" w:date="2025-11-11T14:03:00Z">
          <w:pPr>
            <w:pStyle w:val="Normlnpsmo"/>
          </w:pPr>
        </w:pPrChange>
      </w:pPr>
      <w:ins w:id="288" w:author="Vendula Poslední" w:date="2025-11-11T14:00:00Z">
        <w:r>
          <w:t>b)</w:t>
        </w:r>
        <w:r>
          <w:tab/>
          <w:t xml:space="preserve">V rámci snižování energetické náročnosti technologických procesů musejí všechny nové spotřebiče splňovat nejvyšší dostupnou energetickou třídu dle příslušné legislativy pro daný typ spotřebiče. </w:t>
        </w:r>
      </w:ins>
    </w:p>
    <w:p w14:paraId="19B497BC" w14:textId="77777777" w:rsidR="00DD7B44" w:rsidRDefault="00DD7B44" w:rsidP="00DD7B44">
      <w:pPr>
        <w:pStyle w:val="Normlnpsmo"/>
        <w:rPr>
          <w:ins w:id="289" w:author="Vendula Poslední" w:date="2025-11-11T14:00:00Z"/>
        </w:rPr>
      </w:pPr>
      <w:ins w:id="290" w:author="Vendula Poslední" w:date="2025-11-11T14:00:00Z">
        <w:r>
          <w:t xml:space="preserve">Zajištění souladu s podmínkou b): </w:t>
        </w:r>
      </w:ins>
    </w:p>
    <w:p w14:paraId="402DC317" w14:textId="77777777" w:rsidR="00DD7B44" w:rsidRDefault="00DD7B44" w:rsidP="00DD7B44">
      <w:pPr>
        <w:pStyle w:val="Normlnpsmo"/>
        <w:rPr>
          <w:ins w:id="291" w:author="Vendula Poslední" w:date="2025-11-11T14:00:00Z"/>
        </w:rPr>
      </w:pPr>
      <w:ins w:id="292" w:author="Vendula Poslední" w:date="2025-11-11T14:00:00Z">
        <w:r>
          <w:t xml:space="preserve">Příjemce dotace musí být v případě kontroly na místě schopen předložit relevantní dokumentaci prokazující splnění podmínky v případě, že se jedná o energetickou třídu A, žadatel srovnání nedokládá; v případě, že se jedná o nižší energetickou třídu, žadatel dokládá záznam o průzkumu trhu se spotřebiči obdobných typových a technických specifikací. </w:t>
        </w:r>
      </w:ins>
    </w:p>
    <w:p w14:paraId="36A2213F" w14:textId="77777777" w:rsidR="00DD7B44" w:rsidRDefault="00DD7B44" w:rsidP="00BC3FB9">
      <w:pPr>
        <w:pStyle w:val="Normlnpsmo"/>
        <w:ind w:left="708"/>
        <w:rPr>
          <w:ins w:id="293" w:author="Vendula Poslední" w:date="2025-11-11T14:00:00Z"/>
        </w:rPr>
        <w:pPrChange w:id="294" w:author="Vendula Poslední" w:date="2025-11-11T14:03:00Z">
          <w:pPr>
            <w:pStyle w:val="Normlnpsmo"/>
          </w:pPr>
        </w:pPrChange>
      </w:pPr>
      <w:ins w:id="295" w:author="Vendula Poslední" w:date="2025-11-11T14:00:00Z">
        <w:r>
          <w:t>c)</w:t>
        </w:r>
        <w:r>
          <w:tab/>
          <w:t xml:space="preserve">V případě realizace výměny/rekonstrukce zdroje tepla na vytápění musí budova po realizaci projektu plnit minimálně parametry energetické náročnosti definované § 6 odst. 2 vyhlášky č.264/2020 Sb., o energetické náročnosti budov, v platném znění. </w:t>
        </w:r>
      </w:ins>
    </w:p>
    <w:p w14:paraId="04E24A34" w14:textId="77777777" w:rsidR="00DD7B44" w:rsidRDefault="00DD7B44" w:rsidP="00DD7B44">
      <w:pPr>
        <w:pStyle w:val="Normlnpsmo"/>
        <w:rPr>
          <w:ins w:id="296" w:author="Vendula Poslední" w:date="2025-11-11T14:00:00Z"/>
        </w:rPr>
      </w:pPr>
      <w:ins w:id="297" w:author="Vendula Poslední" w:date="2025-11-11T14:00:00Z">
        <w:r>
          <w:lastRenderedPageBreak/>
          <w:t xml:space="preserve">Tento požadavek se netýká památkově chráněných budov v souladu s § 7 odst. 5 zákona č. 406/2000 Sb., o hospodaření energií, v platném znění. </w:t>
        </w:r>
      </w:ins>
    </w:p>
    <w:p w14:paraId="784557F9" w14:textId="77777777" w:rsidR="00DD7B44" w:rsidRDefault="00DD7B44" w:rsidP="00DD7B44">
      <w:pPr>
        <w:pStyle w:val="Normlnpsmo"/>
        <w:rPr>
          <w:ins w:id="298" w:author="Vendula Poslední" w:date="2025-11-11T14:00:00Z"/>
        </w:rPr>
      </w:pPr>
      <w:ins w:id="299" w:author="Vendula Poslední" w:date="2025-11-11T14:00:00Z">
        <w:r>
          <w:t xml:space="preserve">Zajištění souladu s podmínkou c): </w:t>
        </w:r>
      </w:ins>
    </w:p>
    <w:p w14:paraId="174CD64F" w14:textId="2E3B3189" w:rsidR="00DD7B44" w:rsidRDefault="00DD7B44" w:rsidP="00DD7B44">
      <w:pPr>
        <w:pStyle w:val="Normlnpsmo"/>
        <w:rPr>
          <w:ins w:id="300" w:author="Vendula Poslední" w:date="2025-11-11T14:03:00Z"/>
        </w:rPr>
      </w:pPr>
      <w:ins w:id="301" w:author="Vendula Poslední" w:date="2025-11-11T14:00:00Z">
        <w:r>
          <w:t xml:space="preserve">Příjemce dotace předkládá k žádosti o podporu průkaz energetické náročnosti budovy (PENB) dle vyhlášky č. 264/2020 Sb., o energické náročnosti budov, v platném znění, pro stav po realizaci projektu. </w:t>
        </w:r>
      </w:ins>
    </w:p>
    <w:p w14:paraId="2FE83115" w14:textId="77777777" w:rsidR="00BC3FB9" w:rsidRDefault="00BC3FB9" w:rsidP="00DD7B44">
      <w:pPr>
        <w:pStyle w:val="Normlnpsmo"/>
        <w:rPr>
          <w:ins w:id="302" w:author="Vendula Poslední" w:date="2025-11-11T14:00:00Z"/>
        </w:rPr>
      </w:pPr>
    </w:p>
    <w:p w14:paraId="79C64912" w14:textId="77777777" w:rsidR="00DD7B44" w:rsidRDefault="00DD7B44" w:rsidP="00DD7B44">
      <w:pPr>
        <w:pStyle w:val="Normlnpsmo"/>
        <w:rPr>
          <w:ins w:id="303" w:author="Vendula Poslední" w:date="2025-11-11T14:00:00Z"/>
        </w:rPr>
      </w:pPr>
      <w:ins w:id="304" w:author="Vendula Poslední" w:date="2025-11-11T14:00:00Z">
        <w:r>
          <w:t>5</w:t>
        </w:r>
        <w:r>
          <w:tab/>
          <w:t xml:space="preserve">Z OP ST lze podporovat instalaci zařízení využívajících vodu (sprchy, vany, WC atd.) pouze za těchto podmínek: </w:t>
        </w:r>
      </w:ins>
    </w:p>
    <w:p w14:paraId="46EE3678" w14:textId="77777777" w:rsidR="00DD7B44" w:rsidRDefault="00DD7B44" w:rsidP="00BC3FB9">
      <w:pPr>
        <w:pStyle w:val="Normlnpsmo"/>
        <w:ind w:firstLine="708"/>
        <w:rPr>
          <w:ins w:id="305" w:author="Vendula Poslední" w:date="2025-11-11T14:00:00Z"/>
        </w:rPr>
        <w:pPrChange w:id="306" w:author="Vendula Poslední" w:date="2025-11-11T14:03:00Z">
          <w:pPr>
            <w:pStyle w:val="Normlnpsmo"/>
          </w:pPr>
        </w:pPrChange>
      </w:pPr>
      <w:ins w:id="307" w:author="Vendula Poslední" w:date="2025-11-11T14:00:00Z">
        <w:r>
          <w:t>a)</w:t>
        </w:r>
        <w:r>
          <w:tab/>
          <w:t xml:space="preserve">sprchy mají maximální průtok vody 8 l/min; </w:t>
        </w:r>
      </w:ins>
    </w:p>
    <w:p w14:paraId="3BAC680B" w14:textId="77777777" w:rsidR="00DD7B44" w:rsidRDefault="00DD7B44" w:rsidP="00BC3FB9">
      <w:pPr>
        <w:pStyle w:val="Normlnpsmo"/>
        <w:ind w:left="708"/>
        <w:rPr>
          <w:ins w:id="308" w:author="Vendula Poslední" w:date="2025-11-11T14:00:00Z"/>
        </w:rPr>
        <w:pPrChange w:id="309" w:author="Vendula Poslední" w:date="2025-11-11T14:03:00Z">
          <w:pPr>
            <w:pStyle w:val="Normlnpsmo"/>
          </w:pPr>
        </w:pPrChange>
      </w:pPr>
      <w:ins w:id="310" w:author="Vendula Poslední" w:date="2025-11-11T14:00:00Z">
        <w:r>
          <w:t>b)</w:t>
        </w:r>
        <w:r>
          <w:tab/>
          <w:t xml:space="preserve">WC, zahrnující soupravy, mísy a splachovací nádrže, mají úplný objem splachovací vody maximálně 6 l. a maximální průměrný objem splachovací vody 3,5l; </w:t>
        </w:r>
      </w:ins>
    </w:p>
    <w:p w14:paraId="60204EA7" w14:textId="77777777" w:rsidR="00DD7B44" w:rsidRDefault="00DD7B44" w:rsidP="00BC3FB9">
      <w:pPr>
        <w:pStyle w:val="Normlnpsmo"/>
        <w:ind w:left="708"/>
        <w:rPr>
          <w:ins w:id="311" w:author="Vendula Poslední" w:date="2025-11-11T14:00:00Z"/>
        </w:rPr>
        <w:pPrChange w:id="312" w:author="Vendula Poslední" w:date="2025-11-11T14:03:00Z">
          <w:pPr>
            <w:pStyle w:val="Normlnpsmo"/>
          </w:pPr>
        </w:pPrChange>
      </w:pPr>
      <w:ins w:id="313" w:author="Vendula Poslední" w:date="2025-11-11T14:00:00Z">
        <w:r>
          <w:t>c)</w:t>
        </w:r>
        <w:r>
          <w:tab/>
          <w:t xml:space="preserve">pisoáry spotřebují maximálně 2 l/mísu/hodinu. Splachovací pisoáry mají maximální úplný objem splachovací vody 1 l; </w:t>
        </w:r>
      </w:ins>
    </w:p>
    <w:p w14:paraId="527642A5" w14:textId="79AFC413" w:rsidR="00DD7B44" w:rsidRDefault="00DD7B44" w:rsidP="00BC3FB9">
      <w:pPr>
        <w:pStyle w:val="Normlnpsmo"/>
        <w:ind w:firstLine="708"/>
        <w:rPr>
          <w:ins w:id="314" w:author="Vendula Poslední" w:date="2025-11-11T14:03:00Z"/>
        </w:rPr>
      </w:pPr>
      <w:ins w:id="315" w:author="Vendula Poslední" w:date="2025-11-11T14:00:00Z">
        <w:r>
          <w:t>d)</w:t>
        </w:r>
        <w:r>
          <w:tab/>
          <w:t xml:space="preserve">umyvadlové baterie a kuchyňské baterie mají maximální průtok 6 l/min. </w:t>
        </w:r>
      </w:ins>
    </w:p>
    <w:p w14:paraId="6701F7BF" w14:textId="77777777" w:rsidR="00BC3FB9" w:rsidRDefault="00BC3FB9" w:rsidP="00BC3FB9">
      <w:pPr>
        <w:pStyle w:val="Normlnpsmo"/>
        <w:ind w:firstLine="708"/>
        <w:rPr>
          <w:ins w:id="316" w:author="Vendula Poslední" w:date="2025-11-11T14:00:00Z"/>
        </w:rPr>
        <w:pPrChange w:id="317" w:author="Vendula Poslední" w:date="2025-11-11T14:03:00Z">
          <w:pPr>
            <w:pStyle w:val="Normlnpsmo"/>
          </w:pPr>
        </w:pPrChange>
      </w:pPr>
    </w:p>
    <w:p w14:paraId="1DE795F3" w14:textId="77777777" w:rsidR="00DD7B44" w:rsidRDefault="00DD7B44" w:rsidP="00DD7B44">
      <w:pPr>
        <w:pStyle w:val="Normlnpsmo"/>
        <w:rPr>
          <w:ins w:id="318" w:author="Vendula Poslední" w:date="2025-11-11T14:00:00Z"/>
        </w:rPr>
      </w:pPr>
      <w:ins w:id="319" w:author="Vendula Poslední" w:date="2025-11-11T14:00:00Z">
        <w:r>
          <w:t>6</w:t>
        </w:r>
        <w:r>
          <w:tab/>
          <w:t xml:space="preserve">Z OP ST lze podporovat pořízení vozidel, pouze za těchto podmínek: </w:t>
        </w:r>
      </w:ins>
    </w:p>
    <w:p w14:paraId="5870553B" w14:textId="77777777" w:rsidR="00DD7B44" w:rsidRDefault="00DD7B44" w:rsidP="00BC3FB9">
      <w:pPr>
        <w:pStyle w:val="Normlnpsmo"/>
        <w:ind w:firstLine="708"/>
        <w:rPr>
          <w:ins w:id="320" w:author="Vendula Poslední" w:date="2025-11-11T14:00:00Z"/>
        </w:rPr>
        <w:pPrChange w:id="321" w:author="Vendula Poslední" w:date="2025-11-11T14:03:00Z">
          <w:pPr>
            <w:pStyle w:val="Normlnpsmo"/>
          </w:pPr>
        </w:pPrChange>
      </w:pPr>
      <w:ins w:id="322" w:author="Vendula Poslední" w:date="2025-11-11T14:00:00Z">
        <w:r>
          <w:t>a)</w:t>
        </w:r>
        <w:r>
          <w:tab/>
          <w:t xml:space="preserve">podpořený automobil kategorie M1 a N1 musí mít nulové emise CO2/km </w:t>
        </w:r>
      </w:ins>
    </w:p>
    <w:p w14:paraId="68829CFC" w14:textId="77777777" w:rsidR="00DD7B44" w:rsidRDefault="00DD7B44" w:rsidP="00BC3FB9">
      <w:pPr>
        <w:pStyle w:val="Normlnpsmo"/>
        <w:ind w:left="708"/>
        <w:rPr>
          <w:ins w:id="323" w:author="Vendula Poslední" w:date="2025-11-11T14:00:00Z"/>
        </w:rPr>
        <w:pPrChange w:id="324" w:author="Vendula Poslední" w:date="2025-11-11T14:03:00Z">
          <w:pPr>
            <w:pStyle w:val="Normlnpsmo"/>
          </w:pPr>
        </w:pPrChange>
      </w:pPr>
      <w:ins w:id="325" w:author="Vendula Poslední" w:date="2025-11-11T14:00:00Z">
        <w:r>
          <w:t>b)</w:t>
        </w:r>
        <w:r>
          <w:tab/>
          <w:t xml:space="preserve">v případě pronájmu (operativní leasing) automobil kategorie M1 a N1 musí mít emise nižší než 50 g CO2/km, od 1. 1. 2026 musí být emise nulové </w:t>
        </w:r>
      </w:ins>
    </w:p>
    <w:p w14:paraId="75CD669B" w14:textId="77777777" w:rsidR="00DD7B44" w:rsidRDefault="00DD7B44" w:rsidP="00BC3FB9">
      <w:pPr>
        <w:pStyle w:val="Normlnpsmo"/>
        <w:ind w:left="708"/>
        <w:rPr>
          <w:ins w:id="326" w:author="Vendula Poslední" w:date="2025-11-11T14:00:00Z"/>
        </w:rPr>
        <w:pPrChange w:id="327" w:author="Vendula Poslední" w:date="2025-11-11T14:03:00Z">
          <w:pPr>
            <w:pStyle w:val="Normlnpsmo"/>
          </w:pPr>
        </w:pPrChange>
      </w:pPr>
      <w:ins w:id="328" w:author="Vendula Poslední" w:date="2025-11-11T14:00:00Z">
        <w:r>
          <w:t>c)</w:t>
        </w:r>
        <w:r>
          <w:tab/>
          <w:t xml:space="preserve">u vozidel kategorií N2 a N3 spadajících do oblasti působnosti nařízení (EU) 2019/1242 dosahují specifické přímé emise CO2 nejvýše referenčních emisí CO2 pro všechna vozidla v dané podskupině, jak stanoví článek 3 uvedeného nařízení </w:t>
        </w:r>
      </w:ins>
    </w:p>
    <w:p w14:paraId="63E63A33" w14:textId="518A5B7D" w:rsidR="00DD7B44" w:rsidRDefault="00DD7B44" w:rsidP="00BC3FB9">
      <w:pPr>
        <w:pStyle w:val="Normlnpsmo"/>
        <w:ind w:left="708"/>
        <w:rPr>
          <w:ins w:id="329" w:author="Vendula Poslední" w:date="2025-11-11T14:03:00Z"/>
        </w:rPr>
      </w:pPr>
      <w:ins w:id="330" w:author="Vendula Poslední" w:date="2025-11-11T14:00:00Z">
        <w:r>
          <w:t>d)</w:t>
        </w:r>
        <w:r>
          <w:tab/>
          <w:t xml:space="preserve">v případě vozidel pro zvláštní účely, pokud výše uvedená pravidla neplatí, bude podporována nejlepší dostupná technologie v dané kategorii vozidel. </w:t>
        </w:r>
      </w:ins>
    </w:p>
    <w:p w14:paraId="43E4A2FA" w14:textId="77777777" w:rsidR="00BC3FB9" w:rsidRDefault="00BC3FB9" w:rsidP="00BC3FB9">
      <w:pPr>
        <w:pStyle w:val="Normlnpsmo"/>
        <w:ind w:left="708"/>
        <w:rPr>
          <w:ins w:id="331" w:author="Vendula Poslední" w:date="2025-11-11T14:00:00Z"/>
        </w:rPr>
        <w:pPrChange w:id="332" w:author="Vendula Poslední" w:date="2025-11-11T14:03:00Z">
          <w:pPr>
            <w:pStyle w:val="Normlnpsmo"/>
          </w:pPr>
        </w:pPrChange>
      </w:pPr>
    </w:p>
    <w:p w14:paraId="125393F7" w14:textId="77777777" w:rsidR="00DD7B44" w:rsidRDefault="00DD7B44" w:rsidP="00DD7B44">
      <w:pPr>
        <w:pStyle w:val="Normlnpsmo"/>
        <w:rPr>
          <w:ins w:id="333" w:author="Vendula Poslední" w:date="2025-11-11T14:00:00Z"/>
        </w:rPr>
      </w:pPr>
      <w:ins w:id="334" w:author="Vendula Poslední" w:date="2025-11-11T14:00:00Z">
        <w:r>
          <w:t>7</w:t>
        </w:r>
        <w:r>
          <w:tab/>
          <w:t xml:space="preserve">Z OP ST lze podporovat využití pouze obnovitelných zdrojů energie, a to pouze za těchto podmínek: </w:t>
        </w:r>
      </w:ins>
    </w:p>
    <w:p w14:paraId="2B60319D" w14:textId="77777777" w:rsidR="00DD7B44" w:rsidRDefault="00DD7B44" w:rsidP="00BC3FB9">
      <w:pPr>
        <w:pStyle w:val="Normlnpsmo"/>
        <w:ind w:firstLine="708"/>
        <w:rPr>
          <w:ins w:id="335" w:author="Vendula Poslední" w:date="2025-11-11T14:00:00Z"/>
        </w:rPr>
        <w:pPrChange w:id="336" w:author="Vendula Poslední" w:date="2025-11-11T14:03:00Z">
          <w:pPr>
            <w:pStyle w:val="Normlnpsmo"/>
          </w:pPr>
        </w:pPrChange>
      </w:pPr>
      <w:ins w:id="337" w:author="Vendula Poslední" w:date="2025-11-11T14:00:00Z">
        <w:r>
          <w:t>a)</w:t>
        </w:r>
        <w:r>
          <w:tab/>
          <w:t xml:space="preserve">Při podpoře výroby vodíku je podpora poskytovaná jen na obnovitelný vodík. </w:t>
        </w:r>
      </w:ins>
    </w:p>
    <w:p w14:paraId="245C276F" w14:textId="77777777" w:rsidR="00DD7B44" w:rsidRDefault="00DD7B44" w:rsidP="00BC3FB9">
      <w:pPr>
        <w:pStyle w:val="Normlnpsmo"/>
        <w:ind w:left="708"/>
        <w:rPr>
          <w:ins w:id="338" w:author="Vendula Poslední" w:date="2025-11-11T14:00:00Z"/>
        </w:rPr>
        <w:pPrChange w:id="339" w:author="Vendula Poslední" w:date="2025-11-11T14:03:00Z">
          <w:pPr>
            <w:pStyle w:val="Normlnpsmo"/>
          </w:pPr>
        </w:pPrChange>
      </w:pPr>
      <w:ins w:id="340" w:author="Vendula Poslední" w:date="2025-11-11T14:00:00Z">
        <w:r>
          <w:t>b)</w:t>
        </w:r>
        <w:r>
          <w:tab/>
          <w:t xml:space="preserve">V případě podpory bateriové akumulace pro obnovitelné zdroje energie jsou z podpory vyloučeny technologie na bázi olova, </w:t>
        </w:r>
        <w:proofErr w:type="spellStart"/>
        <w:r>
          <w:t>NiCd</w:t>
        </w:r>
        <w:proofErr w:type="spellEnd"/>
        <w:r>
          <w:t xml:space="preserve"> a </w:t>
        </w:r>
        <w:proofErr w:type="spellStart"/>
        <w:r>
          <w:t>NiMH</w:t>
        </w:r>
        <w:proofErr w:type="spellEnd"/>
        <w:r>
          <w:t xml:space="preserve">, které by mohly způsobovat škody na životním prostředí. </w:t>
        </w:r>
      </w:ins>
    </w:p>
    <w:p w14:paraId="7E61872A" w14:textId="77777777" w:rsidR="00DD7B44" w:rsidRDefault="00DD7B44" w:rsidP="00BC3FB9">
      <w:pPr>
        <w:pStyle w:val="Normlnpsmo"/>
        <w:ind w:firstLine="708"/>
        <w:rPr>
          <w:ins w:id="341" w:author="Vendula Poslední" w:date="2025-11-11T14:00:00Z"/>
        </w:rPr>
        <w:pPrChange w:id="342" w:author="Vendula Poslední" w:date="2025-11-11T14:03:00Z">
          <w:pPr>
            <w:pStyle w:val="Normlnpsmo"/>
          </w:pPr>
        </w:pPrChange>
      </w:pPr>
      <w:ins w:id="343" w:author="Vendula Poslední" w:date="2025-11-11T14:00:00Z">
        <w:r>
          <w:t>c)</w:t>
        </w:r>
        <w:r>
          <w:tab/>
          <w:t xml:space="preserve">Při podpoře kotlů na biomasu je podpora poskytována: </w:t>
        </w:r>
      </w:ins>
    </w:p>
    <w:p w14:paraId="7E8B5F26" w14:textId="77777777" w:rsidR="00DD7B44" w:rsidRDefault="00DD7B44" w:rsidP="00BC3FB9">
      <w:pPr>
        <w:pStyle w:val="Normlnpsmo"/>
        <w:ind w:left="1416"/>
        <w:rPr>
          <w:ins w:id="344" w:author="Vendula Poslední" w:date="2025-11-11T14:00:00Z"/>
        </w:rPr>
        <w:pPrChange w:id="345" w:author="Vendula Poslední" w:date="2025-11-11T14:03:00Z">
          <w:pPr>
            <w:pStyle w:val="Normlnpsmo"/>
          </w:pPr>
        </w:pPrChange>
      </w:pPr>
      <w:ins w:id="346" w:author="Vendula Poslední" w:date="2025-11-11T14:00:00Z">
        <w:r>
          <w:t>•</w:t>
        </w:r>
        <w:r>
          <w:tab/>
          <w:t xml:space="preserve">V souladu s kritérii udržitelnosti a úspor emisí skleníkových plynů stanovenými v článku 29 směrnice (EU) 2018/2001 o podpoře využívání energie z obnovitelných </w:t>
        </w:r>
        <w:r>
          <w:lastRenderedPageBreak/>
          <w:t xml:space="preserve">zdrojů („směrnice o obnovitelných zdrojích energie“, „RED II“). Tyto požadavky se budou vztahovat na všechna zařízení bez ohledu na prahové hodnoty uvedené ve směrnici RED II. </w:t>
        </w:r>
      </w:ins>
    </w:p>
    <w:p w14:paraId="43CE2F9D" w14:textId="77777777" w:rsidR="00DD7B44" w:rsidRDefault="00DD7B44" w:rsidP="00BC3FB9">
      <w:pPr>
        <w:pStyle w:val="Normlnpsmo"/>
        <w:ind w:left="1416"/>
        <w:rPr>
          <w:ins w:id="347" w:author="Vendula Poslední" w:date="2025-11-11T14:00:00Z"/>
        </w:rPr>
        <w:pPrChange w:id="348" w:author="Vendula Poslední" w:date="2025-11-11T14:03:00Z">
          <w:pPr>
            <w:pStyle w:val="Normlnpsmo"/>
          </w:pPr>
        </w:pPrChange>
      </w:pPr>
      <w:ins w:id="349" w:author="Vendula Poslední" w:date="2025-11-11T14:00:00Z">
        <w:r>
          <w:t>•</w:t>
        </w:r>
        <w:r>
          <w:tab/>
          <w:t xml:space="preserve">V souladu s posouzením trajektorií udržitelného využívání bioenergie a dodávek biomasy v Česku a jeho dopadů na využití půdy, změny ve využití půdy, lesní propady uhlíku a biologickou rozmanitost, jakož i vlivu na kvalitu ovzduší. </w:t>
        </w:r>
      </w:ins>
    </w:p>
    <w:p w14:paraId="580568C9" w14:textId="354D1F1F" w:rsidR="00DD7B44" w:rsidRDefault="00DD7B44" w:rsidP="00BC3FB9">
      <w:pPr>
        <w:pStyle w:val="Normlnpsmo"/>
        <w:ind w:left="1416"/>
        <w:rPr>
          <w:ins w:id="350" w:author="Vendula Poslední" w:date="2025-11-11T14:03:00Z"/>
        </w:rPr>
        <w:pPrChange w:id="351" w:author="Vendula Poslední" w:date="2025-11-11T14:04:00Z">
          <w:pPr>
            <w:pStyle w:val="Normlnpsmo"/>
          </w:pPr>
        </w:pPrChange>
      </w:pPr>
      <w:ins w:id="352" w:author="Vendula Poslední" w:date="2025-11-11T14:00:00Z">
        <w:r>
          <w:t>•</w:t>
        </w:r>
        <w:r>
          <w:tab/>
          <w:t xml:space="preserve">Plnit alespoň 80 % úspor emisí skleníkových plynů, která je obecně splněna s ohledem na typ palivového přechodu na biomasu. </w:t>
        </w:r>
      </w:ins>
    </w:p>
    <w:p w14:paraId="6AAFBAFB" w14:textId="77777777" w:rsidR="00BC3FB9" w:rsidRDefault="00BC3FB9" w:rsidP="00DD7B44">
      <w:pPr>
        <w:pStyle w:val="Normlnpsmo"/>
        <w:rPr>
          <w:ins w:id="353" w:author="Vendula Poslední" w:date="2025-11-11T14:00:00Z"/>
        </w:rPr>
      </w:pPr>
    </w:p>
    <w:p w14:paraId="6291BD2F" w14:textId="77777777" w:rsidR="00DD7B44" w:rsidRDefault="00DD7B44" w:rsidP="00DD7B44">
      <w:pPr>
        <w:pStyle w:val="Normlnpsmo"/>
        <w:rPr>
          <w:ins w:id="354" w:author="Vendula Poslední" w:date="2025-11-11T14:00:00Z"/>
        </w:rPr>
      </w:pPr>
      <w:ins w:id="355" w:author="Vendula Poslední" w:date="2025-11-11T14:00:00Z">
        <w:r>
          <w:t>8</w:t>
        </w:r>
        <w:r>
          <w:tab/>
          <w:t xml:space="preserve">Při výsadbě zeleně se použijí pouze stanovištně vhodné dřeviny, které zajistí odolnost vůči klimatu a zároveň nebudou mít negativní dopad z pohledu biologické rozmanitosti. </w:t>
        </w:r>
      </w:ins>
    </w:p>
    <w:p w14:paraId="0C13AFEF" w14:textId="77777777" w:rsidR="00DD7B44" w:rsidRDefault="00DD7B44" w:rsidP="00DD7B44">
      <w:pPr>
        <w:pStyle w:val="Normlnpsmo"/>
        <w:rPr>
          <w:ins w:id="356" w:author="Vendula Poslední" w:date="2025-11-11T14:00:00Z"/>
        </w:rPr>
      </w:pPr>
      <w:ins w:id="357" w:author="Vendula Poslední" w:date="2025-11-11T14:00:00Z">
        <w:r>
          <w:t>9</w:t>
        </w:r>
        <w:r>
          <w:tab/>
          <w:t xml:space="preserve">Projekt musí být dle jeho charakteru v souladu s relevantními strategickými dokumenty – např. státní politikou plánování v oblasti vod tvořenou zpracovanými plány pro zvládání povodňových rizik a plány dílčích povodí, plánu rozvoje vodovodů a kanalizací apod. </w:t>
        </w:r>
      </w:ins>
    </w:p>
    <w:p w14:paraId="6A5120F7" w14:textId="77777777" w:rsidR="00DD7B44" w:rsidRDefault="00DD7B44" w:rsidP="00DD7B44">
      <w:pPr>
        <w:pStyle w:val="Normlnpsmo"/>
        <w:rPr>
          <w:ins w:id="358" w:author="Vendula Poslední" w:date="2025-11-11T14:00:00Z"/>
        </w:rPr>
      </w:pPr>
      <w:ins w:id="359" w:author="Vendula Poslední" w:date="2025-11-11T14:00:00Z">
        <w:r>
          <w:t>10</w:t>
        </w:r>
        <w:r>
          <w:tab/>
          <w:t xml:space="preserve">U investic zaměřených na výstavbu zařízení pro sběr nebo využití odpadů se uplatní tyto podmínky: </w:t>
        </w:r>
      </w:ins>
    </w:p>
    <w:p w14:paraId="456A85F6" w14:textId="77777777" w:rsidR="00DD7B44" w:rsidRDefault="00DD7B44" w:rsidP="00BC3FB9">
      <w:pPr>
        <w:pStyle w:val="Normlnpsmo"/>
        <w:ind w:left="708"/>
        <w:rPr>
          <w:ins w:id="360" w:author="Vendula Poslední" w:date="2025-11-11T14:00:00Z"/>
        </w:rPr>
        <w:pPrChange w:id="361" w:author="Vendula Poslední" w:date="2025-11-11T14:04:00Z">
          <w:pPr>
            <w:pStyle w:val="Normlnpsmo"/>
          </w:pPr>
        </w:pPrChange>
      </w:pPr>
      <w:ins w:id="362" w:author="Vendula Poslední" w:date="2025-11-11T14:00:00Z">
        <w:r>
          <w:t>a)</w:t>
        </w:r>
        <w:r>
          <w:tab/>
          <w:t xml:space="preserve">Projekt je v souladu se závaznou částí Plánu odpadového hospodářství ČR a Plánu odpadového hospodářství daného kraje. </w:t>
        </w:r>
      </w:ins>
    </w:p>
    <w:p w14:paraId="22A20D3B" w14:textId="77777777" w:rsidR="00DD7B44" w:rsidRDefault="00DD7B44" w:rsidP="00DD7B44">
      <w:pPr>
        <w:pStyle w:val="Normlnpsmo"/>
        <w:rPr>
          <w:ins w:id="363" w:author="Vendula Poslední" w:date="2025-11-11T14:00:00Z"/>
        </w:rPr>
      </w:pPr>
      <w:ins w:id="364" w:author="Vendula Poslední" w:date="2025-11-11T14:00:00Z">
        <w:r>
          <w:t xml:space="preserve">Zajištění souladu s podmínkou a): </w:t>
        </w:r>
      </w:ins>
    </w:p>
    <w:p w14:paraId="3DE24243" w14:textId="77777777" w:rsidR="00DD7B44" w:rsidRDefault="00DD7B44" w:rsidP="00DD7B44">
      <w:pPr>
        <w:pStyle w:val="Normlnpsmo"/>
        <w:rPr>
          <w:ins w:id="365" w:author="Vendula Poslední" w:date="2025-11-11T14:00:00Z"/>
        </w:rPr>
      </w:pPr>
      <w:ins w:id="366" w:author="Vendula Poslední" w:date="2025-11-11T14:00:00Z">
        <w:r>
          <w:t xml:space="preserve">Vyjádření příslušného krajského úřadu. Dokládá se k žádosti. </w:t>
        </w:r>
      </w:ins>
    </w:p>
    <w:p w14:paraId="3668CA39" w14:textId="77777777" w:rsidR="00DD7B44" w:rsidRDefault="00DD7B44" w:rsidP="00BC3FB9">
      <w:pPr>
        <w:pStyle w:val="Normlnpsmo"/>
        <w:ind w:left="708"/>
        <w:rPr>
          <w:ins w:id="367" w:author="Vendula Poslední" w:date="2025-11-11T14:00:00Z"/>
        </w:rPr>
        <w:pPrChange w:id="368" w:author="Vendula Poslední" w:date="2025-11-11T14:04:00Z">
          <w:pPr>
            <w:pStyle w:val="Normlnpsmo"/>
          </w:pPr>
        </w:pPrChange>
      </w:pPr>
      <w:ins w:id="369" w:author="Vendula Poslední" w:date="2025-11-11T14:00:00Z">
        <w:r>
          <w:t>b)</w:t>
        </w:r>
        <w:r>
          <w:tab/>
          <w:t xml:space="preserve">V případě projektu zařízení na třídění a dotřídění odpadů předloží žadatel potvrzení o záměru dodávek budoucích dodavatelů odpadů (pokud se nejedná o vlastní odpad), v rozsahu pokrytí minimálně poloviny roční kapacity podporovaného zařízení uvažované pro všechny přijímané odpady; </w:t>
        </w:r>
      </w:ins>
    </w:p>
    <w:p w14:paraId="6D22B2B0" w14:textId="72A51D66" w:rsidR="00DD7B44" w:rsidRDefault="00DD7B44" w:rsidP="00BC3FB9">
      <w:pPr>
        <w:pStyle w:val="Normlnpsmo"/>
        <w:ind w:left="708"/>
        <w:rPr>
          <w:ins w:id="370" w:author="Vendula Poslední" w:date="2025-11-11T14:04:00Z"/>
        </w:rPr>
      </w:pPr>
      <w:ins w:id="371" w:author="Vendula Poslední" w:date="2025-11-11T14:00:00Z">
        <w:r>
          <w:t>c)</w:t>
        </w:r>
        <w:r>
          <w:tab/>
          <w:t xml:space="preserve">Vstupem do zařízení musí být vždy odpad a výstupem materiál, který přestal být odpadem a splňuje podmínky dle § 9 zákona 541/2020 Sb., o odpadech. </w:t>
        </w:r>
      </w:ins>
    </w:p>
    <w:p w14:paraId="4365D9AD" w14:textId="77777777" w:rsidR="00BC3FB9" w:rsidRDefault="00BC3FB9" w:rsidP="00BC3FB9">
      <w:pPr>
        <w:pStyle w:val="Normlnpsmo"/>
        <w:ind w:left="708"/>
        <w:rPr>
          <w:ins w:id="372" w:author="Vendula Poslední" w:date="2025-11-11T14:00:00Z"/>
        </w:rPr>
        <w:pPrChange w:id="373" w:author="Vendula Poslední" w:date="2025-11-11T14:04:00Z">
          <w:pPr>
            <w:pStyle w:val="Normlnpsmo"/>
          </w:pPr>
        </w:pPrChange>
      </w:pPr>
      <w:bookmarkStart w:id="374" w:name="_GoBack"/>
      <w:bookmarkEnd w:id="374"/>
    </w:p>
    <w:p w14:paraId="672DFCCD" w14:textId="77777777" w:rsidR="00DD7B44" w:rsidRDefault="00DD7B44" w:rsidP="00DD7B44">
      <w:pPr>
        <w:pStyle w:val="Normlnpsmo"/>
        <w:rPr>
          <w:ins w:id="375" w:author="Vendula Poslední" w:date="2025-11-11T14:00:00Z"/>
        </w:rPr>
      </w:pPr>
      <w:ins w:id="376" w:author="Vendula Poslední" w:date="2025-11-11T14:00:00Z">
        <w:r>
          <w:t>11</w:t>
        </w:r>
        <w:r>
          <w:tab/>
          <w:t xml:space="preserve">Pro rekonstrukce a stavbu nových budov platí, že projekt není realizován v záplavovém území Q100 s výjimkou případů, kdy pro danou lokalitu prokazatelně existují dostatečná protipovodňová opatření. </w:t>
        </w:r>
      </w:ins>
    </w:p>
    <w:p w14:paraId="62E2789D" w14:textId="6A482FD8" w:rsidR="00DD7B44" w:rsidRPr="00DD7B44" w:rsidRDefault="00DD7B44" w:rsidP="00DD7B44">
      <w:pPr>
        <w:pStyle w:val="Normlnpsmo"/>
        <w:rPr>
          <w:ins w:id="377" w:author="Vendula Poslední" w:date="2025-11-11T14:00:00Z"/>
        </w:rPr>
        <w:pPrChange w:id="378" w:author="Vendula Poslední" w:date="2025-11-11T14:00:00Z">
          <w:pPr>
            <w:spacing w:after="120" w:line="240" w:lineRule="auto"/>
            <w:ind w:left="709" w:hanging="709"/>
            <w:jc w:val="both"/>
          </w:pPr>
        </w:pPrChange>
      </w:pPr>
      <w:ins w:id="379" w:author="Vendula Poslední" w:date="2025-11-11T14:00:00Z">
        <w:r>
          <w:t>12</w:t>
        </w:r>
        <w:r>
          <w:tab/>
          <w:t>V případě, že v rámci projektu (rekonstrukce a stavba nových budov) dochází k využití vodních zdrojů a lokalita není napojena na veřejný vodovod, žadatel prokáže, že nečerpá povrchovou, podzemní nebo srážkovou vodu v rizikových oblastech dle zjednodušeného posouzení uvedeného v příloze č. 13 platných Pravidel pro žadatele a příjemce podpory v Operačním programu Spravedlivá transformace 2021-2027.</w:t>
        </w:r>
      </w:ins>
    </w:p>
    <w:p w14:paraId="6EB45354" w14:textId="77777777" w:rsidR="00B2159C" w:rsidRDefault="00B2159C" w:rsidP="00B2159C">
      <w:pPr>
        <w:spacing w:after="120" w:line="240" w:lineRule="auto"/>
        <w:ind w:left="709" w:hanging="709"/>
        <w:jc w:val="both"/>
      </w:pPr>
    </w:p>
    <w:p w14:paraId="20D56558" w14:textId="2F371D72" w:rsidR="00B2159C" w:rsidRPr="00D87E4D" w:rsidRDefault="00B2159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380" w:name="_Toc122524266"/>
      <w:bookmarkStart w:id="381" w:name="_Toc179808436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lastRenderedPageBreak/>
        <w:t>KONTROLNÍ DNY</w:t>
      </w:r>
      <w:bookmarkEnd w:id="380"/>
      <w:bookmarkEnd w:id="381"/>
    </w:p>
    <w:p w14:paraId="34A8BBDC" w14:textId="3F44DC94" w:rsidR="00B2159C" w:rsidRDefault="00B2159C" w:rsidP="00B2159C">
      <w:pPr>
        <w:spacing w:after="120" w:line="240" w:lineRule="auto"/>
        <w:jc w:val="both"/>
      </w:pPr>
      <w:r>
        <w:t xml:space="preserve">Pro účely kontroly průběhu provádění Díla organizuje </w:t>
      </w:r>
      <w:r w:rsidR="005531FB">
        <w:t>Objednatel</w:t>
      </w:r>
      <w:r>
        <w:t xml:space="preserve"> pravidelné kontrolní dny v termínech nezbytných pro řádné provádění kontroly za účasti Objednatele, </w:t>
      </w:r>
      <w:r w:rsidR="005531FB">
        <w:t xml:space="preserve">TDS </w:t>
      </w:r>
      <w:r>
        <w:t xml:space="preserve">a Zhotovitele, přičemž za Zhotovitele bude vždy přítomen min. </w:t>
      </w:r>
      <w:r w:rsidR="002A3D7F">
        <w:t>m</w:t>
      </w:r>
      <w:r>
        <w:t>anažer akce</w:t>
      </w:r>
      <w:r w:rsidR="00187F0A">
        <w:t>,</w:t>
      </w:r>
      <w:r>
        <w:t xml:space="preserve"> </w:t>
      </w:r>
      <w:r w:rsidR="002A3D7F">
        <w:t>m</w:t>
      </w:r>
      <w:r>
        <w:t xml:space="preserve">anažer projektu (ve fázi zhotovení dokumentací) a </w:t>
      </w:r>
      <w:r w:rsidR="002A3D7F">
        <w:t>m</w:t>
      </w:r>
      <w:r>
        <w:t xml:space="preserve">anažer stavby (ve fázi realizace </w:t>
      </w:r>
      <w:r w:rsidR="00187F0A">
        <w:t>S</w:t>
      </w:r>
      <w:r>
        <w:t>tavby)</w:t>
      </w:r>
      <w:r w:rsidR="003B30E8">
        <w:t xml:space="preserve"> a na výzvu </w:t>
      </w:r>
      <w:r w:rsidR="005531FB">
        <w:t>Objednatele</w:t>
      </w:r>
      <w:r w:rsidR="003B30E8">
        <w:t xml:space="preserve"> další členové týmu Zhotovitele, autorský dozor projektanta, </w:t>
      </w:r>
      <w:r w:rsidR="006C2984">
        <w:t>poddodavatelé Z</w:t>
      </w:r>
      <w:r w:rsidR="003B30E8">
        <w:t>hotovitel</w:t>
      </w:r>
      <w:r w:rsidR="006C2984">
        <w:t>e</w:t>
      </w:r>
      <w:r w:rsidR="003B30E8">
        <w:t xml:space="preserve"> a další osoby</w:t>
      </w:r>
      <w:r>
        <w:t xml:space="preserve">. Kontrolních dnů se dále účastní odborně kvalifikované osoby dle projednávané problematiky (za odborné zastoupení odpovídá </w:t>
      </w:r>
      <w:r w:rsidR="002023DE">
        <w:t>m</w:t>
      </w:r>
      <w:r>
        <w:t>anažer akce).</w:t>
      </w:r>
    </w:p>
    <w:p w14:paraId="483BC2B5" w14:textId="3C1C4F84" w:rsidR="00B2159C" w:rsidRDefault="005531FB" w:rsidP="00B2159C">
      <w:pPr>
        <w:spacing w:after="120" w:line="240" w:lineRule="auto"/>
        <w:jc w:val="both"/>
      </w:pPr>
      <w:r>
        <w:t>Objednatel</w:t>
      </w:r>
      <w:r w:rsidR="00B2159C">
        <w:t xml:space="preserve"> pořizuje z kontrolního dne písemný zápis, jehož kopii či elektronický záznam předá Zhotoviteli a ostatním osobám zúčastněným na kontrolním dni.</w:t>
      </w:r>
    </w:p>
    <w:p w14:paraId="37A98726" w14:textId="40DE488D" w:rsidR="00B2159C" w:rsidRDefault="00B2159C" w:rsidP="00B2159C">
      <w:pPr>
        <w:spacing w:after="120" w:line="240" w:lineRule="auto"/>
        <w:jc w:val="both"/>
      </w:pPr>
      <w:r>
        <w:t xml:space="preserve">Kontrolní dny ve fázi zhotovení dokumentací se konají s frekvencí dle potřeby min. jedenkrát za čtrnáct dnů v prostorách </w:t>
      </w:r>
      <w:r w:rsidR="005531FB">
        <w:t>Objednatele</w:t>
      </w:r>
      <w:r>
        <w:t xml:space="preserve">. Zhotovitel zajistí potřebné zázemí pro jejich konání </w:t>
      </w:r>
      <w:r w:rsidR="00C63D8E">
        <w:t>–</w:t>
      </w:r>
      <w:r>
        <w:t xml:space="preserve"> zasedací</w:t>
      </w:r>
      <w:r w:rsidR="00C63D8E">
        <w:t xml:space="preserve"> </w:t>
      </w:r>
      <w:r>
        <w:t>místnost vybavená kancelářským nábytkem pro společné jednání min</w:t>
      </w:r>
      <w:r w:rsidRPr="002978CD">
        <w:t xml:space="preserve">. </w:t>
      </w:r>
      <w:r w:rsidR="00652C70" w:rsidRPr="002978CD">
        <w:t>1</w:t>
      </w:r>
      <w:r w:rsidR="005531FB" w:rsidRPr="002978CD">
        <w:t>0</w:t>
      </w:r>
      <w:r>
        <w:t xml:space="preserve"> osob včetně bílé magnetické tabule (min. 90 x 120 cm, popisovače) a projektoru k PC.</w:t>
      </w:r>
    </w:p>
    <w:p w14:paraId="70715C9A" w14:textId="52FC809E" w:rsidR="00B2159C" w:rsidRDefault="00B2159C" w:rsidP="00B2159C">
      <w:pPr>
        <w:spacing w:after="120" w:line="240" w:lineRule="auto"/>
        <w:jc w:val="both"/>
      </w:pPr>
      <w:r>
        <w:t xml:space="preserve">Kontrolní dny ve fázi realizace </w:t>
      </w:r>
      <w:r w:rsidR="004255E0">
        <w:t>S</w:t>
      </w:r>
      <w:r>
        <w:t xml:space="preserve">tavby se konají nejméně jedenkrát za týden na </w:t>
      </w:r>
      <w:r w:rsidR="004255E0">
        <w:t>s</w:t>
      </w:r>
      <w:r>
        <w:t>taveništi. Zhotovitel zajistí potřebné zázemí pro jejich konání.</w:t>
      </w:r>
    </w:p>
    <w:p w14:paraId="5635A557" w14:textId="6314ECF2" w:rsidR="00BA18F8" w:rsidRDefault="00BA18F8" w:rsidP="00B2159C">
      <w:pPr>
        <w:spacing w:after="120" w:line="240" w:lineRule="auto"/>
        <w:jc w:val="both"/>
      </w:pPr>
    </w:p>
    <w:p w14:paraId="34D2E0CC" w14:textId="5F0B4C96" w:rsidR="00BA18F8" w:rsidRPr="00D87E4D" w:rsidRDefault="00BA18F8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382" w:name="_Toc122524267"/>
      <w:bookmarkStart w:id="383" w:name="_Toc179808437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PROVOZNÍ ŘÁDY – OBJEKTU A PROVOZNÍCH CELKŮ, PŘÍRUČKY PRO PROVOZ A ÚDRŽBU</w:t>
      </w:r>
      <w:bookmarkEnd w:id="382"/>
      <w:bookmarkEnd w:id="383"/>
    </w:p>
    <w:p w14:paraId="4F85F739" w14:textId="3BDEFD0C" w:rsidR="00BA18F8" w:rsidRDefault="00BA18F8" w:rsidP="00B2159C">
      <w:pPr>
        <w:spacing w:after="120" w:line="240" w:lineRule="auto"/>
        <w:jc w:val="both"/>
      </w:pPr>
      <w:r>
        <w:t>Požadavkem Objednatele je zpracování provozních řádů (návod</w:t>
      </w:r>
      <w:r w:rsidR="0082467C">
        <w:t>ů</w:t>
      </w:r>
      <w:r>
        <w:t xml:space="preserve"> na obsluh</w:t>
      </w:r>
      <w:r w:rsidR="0082467C">
        <w:t>u</w:t>
      </w:r>
      <w:r>
        <w:t xml:space="preserve">) dle níže uvedené klasifikace. Provozní předpisy a provozní instrukce </w:t>
      </w:r>
      <w:r w:rsidR="00A4000B">
        <w:t>d</w:t>
      </w:r>
      <w:r>
        <w:t>okumentace budou jak v části popisné, tak manipulační.</w:t>
      </w:r>
    </w:p>
    <w:p w14:paraId="55A12050" w14:textId="1F3285C1" w:rsidR="00BA18F8" w:rsidRPr="00BA18F8" w:rsidRDefault="00BA18F8" w:rsidP="00B2159C">
      <w:pPr>
        <w:spacing w:after="120" w:line="240" w:lineRule="auto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BA18F8">
        <w:t>Provozní řád objektu a vybraných provozních celků</w:t>
      </w:r>
    </w:p>
    <w:p w14:paraId="71F7D8BF" w14:textId="2B242483" w:rsidR="00BA18F8" w:rsidRDefault="00BA18F8" w:rsidP="00B2159C">
      <w:pPr>
        <w:spacing w:after="120" w:line="240" w:lineRule="auto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BA18F8">
        <w:t>Provozní řád pro obsluhu technologických zařízení a technických zařízení</w:t>
      </w:r>
    </w:p>
    <w:p w14:paraId="249992BA" w14:textId="329EBAF2" w:rsidR="00BA18F8" w:rsidRPr="00BA18F8" w:rsidRDefault="00BA18F8" w:rsidP="00B2159C">
      <w:pPr>
        <w:spacing w:after="120" w:line="240" w:lineRule="auto"/>
        <w:jc w:val="both"/>
      </w:pPr>
      <w:r>
        <w:rPr>
          <w:b/>
          <w:bCs/>
        </w:rPr>
        <w:t>Provozní řád objektu a vybraných provozních celků</w:t>
      </w:r>
    </w:p>
    <w:p w14:paraId="7C59E84B" w14:textId="307CDF11" w:rsidR="00B2159C" w:rsidRDefault="009A763E" w:rsidP="009A763E">
      <w:pPr>
        <w:spacing w:after="120" w:line="240" w:lineRule="auto"/>
        <w:jc w:val="both"/>
      </w:pPr>
      <w:r w:rsidRPr="009A763E">
        <w:t xml:space="preserve">Provozní předpisy pro celou Stavbu zpracuje Zhotovitel tak, aby umožnily obsluze bezpečné vedení provozu a zároveň musí obsluze poskytnout dostatečné informace o tom, jak si počínat při </w:t>
      </w:r>
      <w:r w:rsidRPr="0053459E">
        <w:rPr>
          <w:u w:val="single"/>
        </w:rPr>
        <w:t>stavech mimořádných</w:t>
      </w:r>
      <w:r w:rsidRPr="009A763E">
        <w:t xml:space="preserve"> – vznik požáru, vyhlášení evakuace z důvodu bezpečnosti </w:t>
      </w:r>
      <w:r w:rsidR="005F44F8">
        <w:t>atd</w:t>
      </w:r>
      <w:r w:rsidRPr="009A763E">
        <w:t>. Provozní předpisy budou rovněž obsahovat návody, jak provozovat danou technologii co nejhospodárněji.</w:t>
      </w:r>
    </w:p>
    <w:p w14:paraId="51F3CF1F" w14:textId="52BEDA17" w:rsidR="009B4208" w:rsidRPr="00D31C12" w:rsidRDefault="009A763E" w:rsidP="009A763E">
      <w:pPr>
        <w:spacing w:after="120" w:line="240" w:lineRule="auto"/>
        <w:jc w:val="both"/>
        <w:rPr>
          <w:b/>
          <w:bCs/>
        </w:rPr>
      </w:pPr>
      <w:r w:rsidRPr="00D31C12">
        <w:rPr>
          <w:b/>
          <w:bCs/>
        </w:rPr>
        <w:t xml:space="preserve">Osnova provozního řádu musí vycházet z regulovaných požadavků na </w:t>
      </w:r>
      <w:r w:rsidR="00F138C2">
        <w:rPr>
          <w:b/>
          <w:bCs/>
        </w:rPr>
        <w:t>s</w:t>
      </w:r>
      <w:r w:rsidRPr="00D31C12">
        <w:rPr>
          <w:b/>
          <w:bCs/>
        </w:rPr>
        <w:t>tavby vymezených nařízením vlády č</w:t>
      </w:r>
      <w:r w:rsidRPr="009F3536">
        <w:t xml:space="preserve">. </w:t>
      </w:r>
      <w:r w:rsidR="00A523FD">
        <w:rPr>
          <w:b/>
          <w:bCs/>
        </w:rPr>
        <w:t xml:space="preserve">163/2002 </w:t>
      </w:r>
      <w:r w:rsidRPr="009F3536">
        <w:rPr>
          <w:rStyle w:val="Siln"/>
        </w:rPr>
        <w:t>Sb</w:t>
      </w:r>
      <w:r w:rsidR="009B4208" w:rsidRPr="009F3536">
        <w:rPr>
          <w:rStyle w:val="Siln"/>
        </w:rPr>
        <w:t>.</w:t>
      </w:r>
      <w:r w:rsidR="009B4208" w:rsidRPr="009F3536">
        <w:rPr>
          <w:rStyle w:val="h1a"/>
        </w:rPr>
        <w:t>,</w:t>
      </w:r>
      <w:r w:rsidRPr="00D31C12">
        <w:rPr>
          <w:rStyle w:val="h1a"/>
          <w:b/>
          <w:bCs/>
        </w:rPr>
        <w:t xml:space="preserve"> kterým se stanoví technické požadavky na vybrané stavební výrobky, ve znění </w:t>
      </w:r>
      <w:r w:rsidR="005809EF">
        <w:rPr>
          <w:rStyle w:val="h1a"/>
          <w:b/>
          <w:bCs/>
        </w:rPr>
        <w:t>pozdějších předpisů</w:t>
      </w:r>
      <w:r w:rsidR="009B4208" w:rsidRPr="00D31C12">
        <w:rPr>
          <w:rStyle w:val="h1a"/>
          <w:b/>
          <w:bCs/>
        </w:rPr>
        <w:t xml:space="preserve">, </w:t>
      </w:r>
      <w:r w:rsidR="005809EF">
        <w:rPr>
          <w:rStyle w:val="h1a"/>
          <w:b/>
          <w:bCs/>
        </w:rPr>
        <w:t xml:space="preserve">a </w:t>
      </w:r>
      <w:r w:rsidR="009B4208" w:rsidRPr="00D31C12">
        <w:rPr>
          <w:rStyle w:val="h1a"/>
          <w:b/>
          <w:bCs/>
        </w:rPr>
        <w:t>vyhlášk</w:t>
      </w:r>
      <w:r w:rsidR="005809EF">
        <w:rPr>
          <w:rStyle w:val="h1a"/>
          <w:b/>
          <w:bCs/>
        </w:rPr>
        <w:t>ou</w:t>
      </w:r>
      <w:r w:rsidR="00CE6182" w:rsidRPr="00CE6182">
        <w:rPr>
          <w:b/>
          <w:bCs/>
        </w:rPr>
        <w:t xml:space="preserve"> č. 146/2024 Sb., o požadavcích na výstavbu, v platném znění</w:t>
      </w:r>
      <w:r w:rsidRPr="00D31C12">
        <w:rPr>
          <w:b/>
          <w:bCs/>
        </w:rPr>
        <w:t xml:space="preserve">. </w:t>
      </w:r>
    </w:p>
    <w:p w14:paraId="5122CAEB" w14:textId="04F6B722" w:rsidR="00B2159C" w:rsidRPr="00EA16FC" w:rsidRDefault="009A763E" w:rsidP="009A763E">
      <w:pPr>
        <w:spacing w:after="120" w:line="240" w:lineRule="auto"/>
        <w:jc w:val="both"/>
      </w:pPr>
      <w:r w:rsidRPr="009A763E">
        <w:t>Tyto regulované požadavky jsou uvedeny v</w:t>
      </w:r>
      <w:r w:rsidR="0053088A">
        <w:t> </w:t>
      </w:r>
      <w:r w:rsidR="00200DFB">
        <w:t>T</w:t>
      </w:r>
      <w:r w:rsidRPr="009A763E">
        <w:t>abulce</w:t>
      </w:r>
      <w:r w:rsidR="0053088A">
        <w:t xml:space="preserve"> č.</w:t>
      </w:r>
      <w:r w:rsidR="00332678">
        <w:t xml:space="preserve"> </w:t>
      </w:r>
      <w:r w:rsidR="0053088A">
        <w:t>1</w:t>
      </w:r>
      <w:r w:rsidRPr="009A763E">
        <w:t xml:space="preserve"> níže.</w:t>
      </w:r>
    </w:p>
    <w:p w14:paraId="3370A953" w14:textId="73FD4674" w:rsidR="00FB207D" w:rsidRPr="002E6AE1" w:rsidRDefault="00FB207D" w:rsidP="002E6AE1">
      <w:pPr>
        <w:spacing w:after="0" w:line="240" w:lineRule="auto"/>
        <w:jc w:val="both"/>
        <w:rPr>
          <w:b/>
        </w:rPr>
      </w:pPr>
    </w:p>
    <w:p w14:paraId="5684C015" w14:textId="664B4400" w:rsidR="00200DFB" w:rsidRDefault="00200DFB" w:rsidP="00200DFB">
      <w:pPr>
        <w:spacing w:after="120" w:line="240" w:lineRule="auto"/>
        <w:jc w:val="both"/>
        <w:rPr>
          <w:b/>
          <w:bCs/>
        </w:rPr>
      </w:pPr>
      <w:r>
        <w:rPr>
          <w:b/>
          <w:bCs/>
        </w:rPr>
        <w:t>Tabulka č. 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53088A" w14:paraId="23F89A0A" w14:textId="77777777" w:rsidTr="0053088A">
        <w:tc>
          <w:tcPr>
            <w:tcW w:w="2972" w:type="dxa"/>
          </w:tcPr>
          <w:p w14:paraId="2E299857" w14:textId="3A38E25E" w:rsidR="0053088A" w:rsidRPr="0053088A" w:rsidRDefault="0053088A" w:rsidP="00FB207D">
            <w:pPr>
              <w:jc w:val="both"/>
              <w:rPr>
                <w:sz w:val="20"/>
                <w:szCs w:val="20"/>
              </w:rPr>
            </w:pPr>
            <w:r w:rsidRPr="0053088A">
              <w:rPr>
                <w:sz w:val="20"/>
                <w:szCs w:val="20"/>
              </w:rPr>
              <w:lastRenderedPageBreak/>
              <w:t>Mechanická odolnost a stabilita</w:t>
            </w:r>
          </w:p>
        </w:tc>
        <w:tc>
          <w:tcPr>
            <w:tcW w:w="6090" w:type="dxa"/>
          </w:tcPr>
          <w:p w14:paraId="1E42352B" w14:textId="77777777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Stavba musí být navržena a postavena takovým způsobem, aby zatížení, o kterých se očekává, že na ni budou působit v průběhu stavění a užívání, neměla za následek poškození či ztrátu stability:</w:t>
            </w:r>
          </w:p>
          <w:p w14:paraId="789F47BB" w14:textId="118FCC0B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 xml:space="preserve">a) zřícení celé Stavby nebo její části, </w:t>
            </w:r>
          </w:p>
          <w:p w14:paraId="3A9257A9" w14:textId="77777777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 xml:space="preserve">b) větší stupeň nepřípustného přetvoření, </w:t>
            </w:r>
          </w:p>
          <w:p w14:paraId="11575824" w14:textId="77777777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c) poškození jiných částí Stavby nebo technických zařízení nebo instalovaného vybavení následkem deformace nosné konstrukce,</w:t>
            </w:r>
          </w:p>
          <w:p w14:paraId="0CC6069E" w14:textId="12563C63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d) poškození událostí v rozsahu neúměrném původní příčině.</w:t>
            </w:r>
          </w:p>
        </w:tc>
      </w:tr>
      <w:tr w:rsidR="00923F70" w14:paraId="0430E563" w14:textId="77777777" w:rsidTr="0053088A">
        <w:tc>
          <w:tcPr>
            <w:tcW w:w="2972" w:type="dxa"/>
          </w:tcPr>
          <w:p w14:paraId="03F1C1FA" w14:textId="48C757FD" w:rsidR="00923F70" w:rsidRPr="00F11E98" w:rsidRDefault="001220B8" w:rsidP="00F11E98">
            <w:pPr>
              <w:jc w:val="both"/>
              <w:rPr>
                <w:sz w:val="20"/>
                <w:szCs w:val="20"/>
              </w:rPr>
            </w:pPr>
            <w:r w:rsidRPr="00CE6D90">
              <w:rPr>
                <w:sz w:val="20"/>
                <w:szCs w:val="20"/>
              </w:rPr>
              <w:t>Úspora energie a ochrana tepla</w:t>
            </w:r>
          </w:p>
        </w:tc>
        <w:tc>
          <w:tcPr>
            <w:tcW w:w="6090" w:type="dxa"/>
          </w:tcPr>
          <w:p w14:paraId="702FDD28" w14:textId="5CDD0A7E" w:rsidR="00923F70" w:rsidRPr="003B30E8" w:rsidRDefault="00923F70" w:rsidP="00923F70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Stavba musí být</w:t>
            </w:r>
            <w:r>
              <w:rPr>
                <w:sz w:val="20"/>
                <w:szCs w:val="20"/>
              </w:rPr>
              <w:t xml:space="preserve"> </w:t>
            </w:r>
            <w:r w:rsidR="0008698E">
              <w:rPr>
                <w:sz w:val="20"/>
                <w:szCs w:val="20"/>
              </w:rPr>
              <w:t>s nízkou spotřebou energie</w:t>
            </w:r>
            <w:r w:rsidRPr="003B30E8">
              <w:rPr>
                <w:sz w:val="20"/>
                <w:szCs w:val="20"/>
              </w:rPr>
              <w:t xml:space="preserve">. </w:t>
            </w:r>
          </w:p>
          <w:p w14:paraId="6CAB56E1" w14:textId="28E97B4F" w:rsidR="00923F70" w:rsidRPr="003B30E8" w:rsidRDefault="00923F70" w:rsidP="00923F70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 xml:space="preserve">Její zařízení pro </w:t>
            </w:r>
            <w:r w:rsidR="001220B8" w:rsidRPr="003B30E8">
              <w:rPr>
                <w:sz w:val="20"/>
                <w:szCs w:val="20"/>
              </w:rPr>
              <w:t>TZB</w:t>
            </w:r>
            <w:r w:rsidRPr="003B30E8">
              <w:rPr>
                <w:sz w:val="20"/>
                <w:szCs w:val="20"/>
              </w:rPr>
              <w:t xml:space="preserve"> musí být navrženy a</w:t>
            </w:r>
            <w:r w:rsidR="004C1ACD" w:rsidRPr="003B30E8">
              <w:rPr>
                <w:sz w:val="20"/>
                <w:szCs w:val="20"/>
              </w:rPr>
              <w:t> </w:t>
            </w:r>
            <w:r w:rsidRPr="003B30E8">
              <w:rPr>
                <w:sz w:val="20"/>
                <w:szCs w:val="20"/>
              </w:rPr>
              <w:t>postaveny ve vysokém energetickém standardu tak, aby spotřeba energie při provozu byla nízká s ohledem na klimatické podmínky místa a</w:t>
            </w:r>
            <w:r w:rsidR="004C1ACD" w:rsidRPr="003B30E8">
              <w:rPr>
                <w:sz w:val="20"/>
                <w:szCs w:val="20"/>
              </w:rPr>
              <w:t> </w:t>
            </w:r>
            <w:r w:rsidRPr="003B30E8">
              <w:rPr>
                <w:sz w:val="20"/>
                <w:szCs w:val="20"/>
              </w:rPr>
              <w:t>požadavky uživatelů a aby stavba využívala obnovitelné zdroje energií</w:t>
            </w:r>
            <w:r w:rsidR="00B50DB0">
              <w:rPr>
                <w:sz w:val="20"/>
                <w:szCs w:val="20"/>
              </w:rPr>
              <w:t xml:space="preserve"> a též splňovala EKODESIGN výrobků</w:t>
            </w:r>
            <w:r w:rsidR="00264B06">
              <w:rPr>
                <w:sz w:val="20"/>
                <w:szCs w:val="20"/>
              </w:rPr>
              <w:t xml:space="preserve"> podle nařízení EU.</w:t>
            </w:r>
          </w:p>
        </w:tc>
      </w:tr>
      <w:tr w:rsidR="0053088A" w14:paraId="00A2D324" w14:textId="77777777" w:rsidTr="0053088A">
        <w:tc>
          <w:tcPr>
            <w:tcW w:w="2972" w:type="dxa"/>
          </w:tcPr>
          <w:p w14:paraId="35E24B14" w14:textId="77777777" w:rsidR="00F11E98" w:rsidRPr="00F11E98" w:rsidRDefault="00F11E98" w:rsidP="00F11E98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Hygiena, ochrana zdraví a</w:t>
            </w:r>
          </w:p>
          <w:p w14:paraId="275A6D8E" w14:textId="456720B9" w:rsidR="0053088A" w:rsidRPr="0053088A" w:rsidRDefault="00F11E98" w:rsidP="00F11E98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životního prostředí</w:t>
            </w:r>
          </w:p>
        </w:tc>
        <w:tc>
          <w:tcPr>
            <w:tcW w:w="6090" w:type="dxa"/>
          </w:tcPr>
          <w:p w14:paraId="60589F22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Stavba musí být navržena a postavena takovým způsobem, aby neohrožovala hygienu nebo zdraví jejích uživatelů nebo sousedů, především v důsledku:</w:t>
            </w:r>
          </w:p>
          <w:p w14:paraId="41F5922D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a) uvolňování toxických plynů,</w:t>
            </w:r>
          </w:p>
          <w:p w14:paraId="08ECFF96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b) přítomnosti nebezpečných částic nebo plynů v ovzduší,</w:t>
            </w:r>
          </w:p>
          <w:p w14:paraId="70318247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 xml:space="preserve">c) emise nebezpečného záření, </w:t>
            </w:r>
          </w:p>
          <w:p w14:paraId="033829A1" w14:textId="6A62ED2B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d) znečistění nebo zamoření vody nebo půdy,</w:t>
            </w:r>
          </w:p>
          <w:p w14:paraId="0289B5B0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 xml:space="preserve">e) nedostatečného zneškodňování odpadních vod, kouře a tuhých nebo kapalných odpadů, </w:t>
            </w:r>
          </w:p>
          <w:p w14:paraId="5329AB70" w14:textId="75CA3BBE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f) výskytu vlhkosti v částech Stavby nebo na površích uvnitř Stavby.</w:t>
            </w:r>
          </w:p>
        </w:tc>
      </w:tr>
      <w:tr w:rsidR="0053088A" w14:paraId="5DDF2662" w14:textId="77777777" w:rsidTr="0053088A">
        <w:tc>
          <w:tcPr>
            <w:tcW w:w="2972" w:type="dxa"/>
          </w:tcPr>
          <w:p w14:paraId="018AAB54" w14:textId="3B180F89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Bezpečnost při užívání</w:t>
            </w:r>
          </w:p>
        </w:tc>
        <w:tc>
          <w:tcPr>
            <w:tcW w:w="6090" w:type="dxa"/>
          </w:tcPr>
          <w:p w14:paraId="3FDB5F2D" w14:textId="0AF03A25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Stavba musí být navržena a postavena takovým způsobem, aby při jejím užívání nebo provozu nevznikalo nepřijatelné nebezpečí úrazu, například uklouznutím, smykem, pádem, nárazem, popálením, zásahem elektrickým proudem a zraněním výbuchem.</w:t>
            </w:r>
          </w:p>
        </w:tc>
      </w:tr>
      <w:tr w:rsidR="0053088A" w14:paraId="4719525D" w14:textId="77777777" w:rsidTr="0053088A">
        <w:tc>
          <w:tcPr>
            <w:tcW w:w="2972" w:type="dxa"/>
          </w:tcPr>
          <w:p w14:paraId="54D077CF" w14:textId="32B07898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Požární bezpečnost</w:t>
            </w:r>
          </w:p>
        </w:tc>
        <w:tc>
          <w:tcPr>
            <w:tcW w:w="6090" w:type="dxa"/>
          </w:tcPr>
          <w:p w14:paraId="43B4F190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Stavba musí být navržena a postavena takovým způsobem, aby v případě požáru:</w:t>
            </w:r>
          </w:p>
          <w:p w14:paraId="25E5AEBF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a) byla po určitou dobu zachována nosnost a stabilita konstrukce,</w:t>
            </w:r>
          </w:p>
          <w:p w14:paraId="4CF190AD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b) byl omezen vznik a šíření požáru a kouře ve stavebním objektu,</w:t>
            </w:r>
          </w:p>
          <w:p w14:paraId="1B84D9DC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c) bylo omezeno šíření požáru na sousední objekty,</w:t>
            </w:r>
          </w:p>
          <w:p w14:paraId="6AC715E9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d) mohly osoby a zvířata opustit stavbu nebo být zachráněny jiným způsobem,</w:t>
            </w:r>
          </w:p>
          <w:p w14:paraId="5C9123DA" w14:textId="5D38E571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e) byla brána v úvahu bezpečnost záchranných jednotek.</w:t>
            </w:r>
          </w:p>
        </w:tc>
      </w:tr>
      <w:tr w:rsidR="0053088A" w14:paraId="2ED2CC34" w14:textId="77777777" w:rsidTr="0053088A">
        <w:tc>
          <w:tcPr>
            <w:tcW w:w="2972" w:type="dxa"/>
          </w:tcPr>
          <w:p w14:paraId="31799067" w14:textId="712C59F9" w:rsidR="0053088A" w:rsidRPr="0053088A" w:rsidRDefault="00200DFB" w:rsidP="00FB207D">
            <w:pPr>
              <w:jc w:val="both"/>
              <w:rPr>
                <w:sz w:val="20"/>
                <w:szCs w:val="20"/>
              </w:rPr>
            </w:pPr>
            <w:r w:rsidRPr="00200DFB">
              <w:rPr>
                <w:sz w:val="20"/>
                <w:szCs w:val="20"/>
              </w:rPr>
              <w:t>Ochrana proti hluku</w:t>
            </w:r>
          </w:p>
        </w:tc>
        <w:tc>
          <w:tcPr>
            <w:tcW w:w="6090" w:type="dxa"/>
          </w:tcPr>
          <w:p w14:paraId="1FA5985C" w14:textId="0708B465" w:rsidR="0053088A" w:rsidRPr="0053088A" w:rsidRDefault="00200DFB" w:rsidP="00FB207D">
            <w:pPr>
              <w:jc w:val="both"/>
              <w:rPr>
                <w:sz w:val="20"/>
                <w:szCs w:val="20"/>
              </w:rPr>
            </w:pPr>
            <w:r w:rsidRPr="00200DFB">
              <w:rPr>
                <w:sz w:val="20"/>
                <w:szCs w:val="20"/>
              </w:rPr>
              <w:t>Stavba musí být navržena a postavena takovým způsobem, aby hluk vnímaný obyvateli nebo osobami poblíž Stavby byl udržován na úrovni, která neohrozí jejich zdraví a dovolí jim spát, odpočívat a pracovat v uspokojivých podmínkách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2E4CA10E" w14:textId="77777777" w:rsidR="0053088A" w:rsidRDefault="0053088A" w:rsidP="00FB207D">
      <w:pPr>
        <w:spacing w:after="0" w:line="240" w:lineRule="auto"/>
        <w:jc w:val="both"/>
      </w:pPr>
    </w:p>
    <w:p w14:paraId="031AA218" w14:textId="7EC18589" w:rsidR="00BD4277" w:rsidRDefault="00200DFB" w:rsidP="009D1881">
      <w:pPr>
        <w:spacing w:after="120" w:line="240" w:lineRule="auto"/>
        <w:jc w:val="both"/>
      </w:pPr>
      <w:r w:rsidRPr="00200DFB">
        <w:t xml:space="preserve">Obsah provozního řádu </w:t>
      </w:r>
      <w:r>
        <w:t xml:space="preserve">(popsán v Tabulce č. 2) </w:t>
      </w:r>
      <w:r w:rsidRPr="00200DFB">
        <w:t xml:space="preserve">bude </w:t>
      </w:r>
      <w:r w:rsidRPr="00D31C12">
        <w:rPr>
          <w:u w:val="single"/>
        </w:rPr>
        <w:t>obsahovat následující kritéria</w:t>
      </w:r>
      <w:r w:rsidRPr="00200DFB">
        <w:t xml:space="preserve"> a současně musí reflektovat způsob užívaní uživateli a </w:t>
      </w:r>
      <w:r w:rsidR="00332678">
        <w:t>p</w:t>
      </w:r>
      <w:r w:rsidRPr="00200DFB">
        <w:t>rovozovatelem budovy.</w:t>
      </w:r>
      <w:r>
        <w:t xml:space="preserve"> </w:t>
      </w:r>
    </w:p>
    <w:p w14:paraId="3AC40EC3" w14:textId="0A1A571D" w:rsidR="00200DFB" w:rsidRDefault="00200DFB" w:rsidP="00200DFB">
      <w:pPr>
        <w:spacing w:after="120" w:line="240" w:lineRule="auto"/>
        <w:jc w:val="both"/>
        <w:rPr>
          <w:b/>
          <w:bCs/>
        </w:rPr>
      </w:pPr>
      <w:r>
        <w:rPr>
          <w:b/>
          <w:bCs/>
        </w:rPr>
        <w:t>Tabulka č. 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200DFB" w14:paraId="1E540E78" w14:textId="77777777" w:rsidTr="00200DFB">
        <w:tc>
          <w:tcPr>
            <w:tcW w:w="2972" w:type="dxa"/>
          </w:tcPr>
          <w:p w14:paraId="6E660587" w14:textId="5980891B" w:rsidR="00200DFB" w:rsidRPr="00200DFB" w:rsidRDefault="005524C8" w:rsidP="009671DB">
            <w:pPr>
              <w:jc w:val="both"/>
              <w:rPr>
                <w:sz w:val="20"/>
                <w:szCs w:val="20"/>
              </w:rPr>
            </w:pPr>
            <w:r w:rsidRPr="005524C8">
              <w:rPr>
                <w:sz w:val="20"/>
                <w:szCs w:val="20"/>
              </w:rPr>
              <w:t>Účel užívání Stavby</w:t>
            </w:r>
          </w:p>
        </w:tc>
        <w:tc>
          <w:tcPr>
            <w:tcW w:w="6090" w:type="dxa"/>
          </w:tcPr>
          <w:p w14:paraId="5AEF0307" w14:textId="0B6EFDA6" w:rsidR="00200DFB" w:rsidRPr="005524C8" w:rsidRDefault="005524C8" w:rsidP="005524C8">
            <w:pPr>
              <w:pStyle w:val="Default"/>
              <w:jc w:val="both"/>
              <w:rPr>
                <w:sz w:val="20"/>
                <w:szCs w:val="20"/>
              </w:rPr>
            </w:pPr>
            <w:r w:rsidRPr="005524C8">
              <w:rPr>
                <w:i/>
                <w:iCs/>
                <w:sz w:val="20"/>
                <w:szCs w:val="20"/>
              </w:rPr>
              <w:t xml:space="preserve">Zde je popsáno, k čemu přesně se bude navržený objekt užívat (veřejný objekt) </w:t>
            </w:r>
          </w:p>
        </w:tc>
      </w:tr>
      <w:tr w:rsidR="00200DFB" w14:paraId="6B832CBE" w14:textId="77777777" w:rsidTr="00200DFB">
        <w:tc>
          <w:tcPr>
            <w:tcW w:w="2972" w:type="dxa"/>
          </w:tcPr>
          <w:p w14:paraId="19BBCCCA" w14:textId="3ABA6F23" w:rsidR="00200DFB" w:rsidRPr="00200DFB" w:rsidRDefault="005524C8" w:rsidP="005524C8">
            <w:pPr>
              <w:rPr>
                <w:sz w:val="20"/>
                <w:szCs w:val="20"/>
              </w:rPr>
            </w:pPr>
            <w:r w:rsidRPr="005524C8">
              <w:rPr>
                <w:sz w:val="20"/>
                <w:szCs w:val="20"/>
              </w:rPr>
              <w:lastRenderedPageBreak/>
              <w:t>Členění objektu na funkční díly a jejich stavebně technické charakteristiky</w:t>
            </w:r>
          </w:p>
        </w:tc>
        <w:tc>
          <w:tcPr>
            <w:tcW w:w="6090" w:type="dxa"/>
          </w:tcPr>
          <w:p w14:paraId="54AC27E4" w14:textId="6B6A1378" w:rsidR="00200DFB" w:rsidRPr="005524C8" w:rsidRDefault="005524C8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5524C8">
              <w:rPr>
                <w:i/>
                <w:iCs/>
                <w:sz w:val="20"/>
                <w:szCs w:val="20"/>
              </w:rPr>
              <w:t>Popisuje, jakým způsobem je objekt členěn z provozního a konstrukčního hlediska</w:t>
            </w:r>
          </w:p>
        </w:tc>
      </w:tr>
      <w:tr w:rsidR="00200DFB" w14:paraId="3A4E69E7" w14:textId="77777777" w:rsidTr="00200DFB">
        <w:tc>
          <w:tcPr>
            <w:tcW w:w="2972" w:type="dxa"/>
          </w:tcPr>
          <w:p w14:paraId="225869D7" w14:textId="375C75C3" w:rsidR="00200DFB" w:rsidRPr="00200DFB" w:rsidRDefault="00E968A5" w:rsidP="009671DB">
            <w:pPr>
              <w:jc w:val="both"/>
              <w:rPr>
                <w:sz w:val="20"/>
                <w:szCs w:val="20"/>
              </w:rPr>
            </w:pPr>
            <w:r w:rsidRPr="00E968A5">
              <w:rPr>
                <w:sz w:val="20"/>
                <w:szCs w:val="20"/>
              </w:rPr>
              <w:t>Pravidla omezení směřující k zachování základních technických požadavků na Stavby pro jednotlivé funkční díly Stavby</w:t>
            </w:r>
          </w:p>
        </w:tc>
        <w:tc>
          <w:tcPr>
            <w:tcW w:w="6090" w:type="dxa"/>
          </w:tcPr>
          <w:p w14:paraId="34E1177A" w14:textId="0E2E156C" w:rsidR="00200DFB" w:rsidRPr="00E968A5" w:rsidRDefault="00E968A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E968A5">
              <w:rPr>
                <w:i/>
                <w:iCs/>
                <w:sz w:val="20"/>
                <w:szCs w:val="20"/>
              </w:rPr>
              <w:t xml:space="preserve">Tento požadavek vychází z regulovaných požadavků na </w:t>
            </w:r>
            <w:r w:rsidR="00590B0B">
              <w:rPr>
                <w:i/>
                <w:iCs/>
                <w:sz w:val="20"/>
                <w:szCs w:val="20"/>
              </w:rPr>
              <w:t>s</w:t>
            </w:r>
            <w:r w:rsidRPr="00E968A5">
              <w:rPr>
                <w:i/>
                <w:iCs/>
                <w:sz w:val="20"/>
                <w:szCs w:val="20"/>
              </w:rPr>
              <w:t xml:space="preserve">tavby vymezených nařízením vlády č. </w:t>
            </w:r>
            <w:r w:rsidR="00590B0B">
              <w:rPr>
                <w:i/>
                <w:iCs/>
                <w:sz w:val="20"/>
                <w:szCs w:val="20"/>
              </w:rPr>
              <w:t>163/2002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="007F5FE0">
              <w:rPr>
                <w:i/>
                <w:iCs/>
                <w:sz w:val="20"/>
                <w:szCs w:val="20"/>
              </w:rPr>
              <w:t>Sb.</w:t>
            </w:r>
            <w:r w:rsidRPr="00E968A5">
              <w:rPr>
                <w:i/>
                <w:iCs/>
                <w:sz w:val="20"/>
                <w:szCs w:val="20"/>
              </w:rPr>
              <w:t>, ve znění pozdějších předpisů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200DFB" w14:paraId="10AC314B" w14:textId="77777777" w:rsidTr="00200DFB">
        <w:tc>
          <w:tcPr>
            <w:tcW w:w="2972" w:type="dxa"/>
          </w:tcPr>
          <w:p w14:paraId="6D41A0CD" w14:textId="2B7475B1" w:rsidR="00200DFB" w:rsidRPr="00200DFB" w:rsidRDefault="004148B7" w:rsidP="009671DB">
            <w:pPr>
              <w:jc w:val="both"/>
              <w:rPr>
                <w:sz w:val="20"/>
                <w:szCs w:val="20"/>
              </w:rPr>
            </w:pPr>
            <w:r w:rsidRPr="004148B7">
              <w:rPr>
                <w:sz w:val="20"/>
                <w:szCs w:val="20"/>
              </w:rPr>
              <w:t>Standardní (resp. prognózovaná) technická životnost funkčních dílů, jejich konstrukcí a součástí</w:t>
            </w:r>
          </w:p>
        </w:tc>
        <w:tc>
          <w:tcPr>
            <w:tcW w:w="6090" w:type="dxa"/>
          </w:tcPr>
          <w:p w14:paraId="09C2C92B" w14:textId="14D5D6C9" w:rsidR="00200DFB" w:rsidRPr="004148B7" w:rsidRDefault="004148B7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4148B7">
              <w:rPr>
                <w:i/>
                <w:iCs/>
                <w:sz w:val="20"/>
                <w:szCs w:val="20"/>
              </w:rPr>
              <w:t>Vychází z predikované životnosti jednotlivých konstrukčních prvků.</w:t>
            </w:r>
          </w:p>
        </w:tc>
      </w:tr>
      <w:tr w:rsidR="00200DFB" w14:paraId="45A6A98E" w14:textId="77777777" w:rsidTr="00200DFB">
        <w:tc>
          <w:tcPr>
            <w:tcW w:w="2972" w:type="dxa"/>
          </w:tcPr>
          <w:p w14:paraId="38EBC657" w14:textId="55549FE8" w:rsidR="00200DFB" w:rsidRPr="00200DFB" w:rsidRDefault="004148B7" w:rsidP="009671DB">
            <w:pPr>
              <w:jc w:val="both"/>
              <w:rPr>
                <w:sz w:val="20"/>
                <w:szCs w:val="20"/>
              </w:rPr>
            </w:pPr>
            <w:r w:rsidRPr="004148B7">
              <w:rPr>
                <w:sz w:val="20"/>
                <w:szCs w:val="20"/>
              </w:rPr>
              <w:t>Věcné a časové požadavky na základní průběžnou údržbu</w:t>
            </w:r>
          </w:p>
        </w:tc>
        <w:tc>
          <w:tcPr>
            <w:tcW w:w="6090" w:type="dxa"/>
          </w:tcPr>
          <w:p w14:paraId="4824C502" w14:textId="2DD32C71" w:rsidR="00200DFB" w:rsidRPr="004148B7" w:rsidRDefault="004148B7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4148B7">
              <w:rPr>
                <w:i/>
                <w:iCs/>
                <w:sz w:val="20"/>
                <w:szCs w:val="20"/>
              </w:rPr>
              <w:t>Stanovuje způsob údržby a její časový plán.</w:t>
            </w:r>
          </w:p>
        </w:tc>
      </w:tr>
      <w:tr w:rsidR="00200DFB" w14:paraId="219C8384" w14:textId="77777777" w:rsidTr="00200DFB">
        <w:tc>
          <w:tcPr>
            <w:tcW w:w="2972" w:type="dxa"/>
          </w:tcPr>
          <w:p w14:paraId="25C37F89" w14:textId="3A5F3ED4" w:rsidR="00200DFB" w:rsidRPr="00200DFB" w:rsidRDefault="004148B7" w:rsidP="009671DB">
            <w:pPr>
              <w:jc w:val="both"/>
              <w:rPr>
                <w:sz w:val="20"/>
                <w:szCs w:val="20"/>
              </w:rPr>
            </w:pPr>
            <w:r w:rsidRPr="004148B7">
              <w:rPr>
                <w:sz w:val="20"/>
                <w:szCs w:val="20"/>
              </w:rPr>
              <w:t>Technické a funkční zásady pro opravy konstrukcí a součástí</w:t>
            </w:r>
          </w:p>
        </w:tc>
        <w:tc>
          <w:tcPr>
            <w:tcW w:w="6090" w:type="dxa"/>
          </w:tcPr>
          <w:p w14:paraId="5800612B" w14:textId="5487083C" w:rsidR="00200DFB" w:rsidRPr="004148B7" w:rsidRDefault="004148B7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4148B7">
              <w:rPr>
                <w:i/>
                <w:iCs/>
                <w:sz w:val="20"/>
                <w:szCs w:val="20"/>
              </w:rPr>
              <w:t>Stanovuje postupy a omezení provozu, které se musí při opravách dodržovat</w:t>
            </w:r>
          </w:p>
        </w:tc>
      </w:tr>
      <w:tr w:rsidR="00200DFB" w14:paraId="706D6885" w14:textId="77777777" w:rsidTr="00200DFB">
        <w:tc>
          <w:tcPr>
            <w:tcW w:w="2972" w:type="dxa"/>
          </w:tcPr>
          <w:p w14:paraId="0C6E3114" w14:textId="61A0EB2E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Požadavky na úklid</w:t>
            </w:r>
          </w:p>
        </w:tc>
        <w:tc>
          <w:tcPr>
            <w:tcW w:w="6090" w:type="dxa"/>
          </w:tcPr>
          <w:p w14:paraId="7A5D82BC" w14:textId="1601AF1E" w:rsidR="00200DFB" w:rsidRPr="008B73F5" w:rsidRDefault="008B73F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8B73F5">
              <w:rPr>
                <w:i/>
                <w:iCs/>
                <w:sz w:val="20"/>
                <w:szCs w:val="20"/>
              </w:rPr>
              <w:t xml:space="preserve">Tato část by měla </w:t>
            </w:r>
            <w:r w:rsidR="007F5FE0" w:rsidRPr="008B73F5">
              <w:rPr>
                <w:i/>
                <w:iCs/>
                <w:sz w:val="20"/>
                <w:szCs w:val="20"/>
              </w:rPr>
              <w:t>obsahovat,</w:t>
            </w:r>
            <w:r w:rsidRPr="008B73F5">
              <w:rPr>
                <w:i/>
                <w:iCs/>
                <w:sz w:val="20"/>
                <w:szCs w:val="20"/>
              </w:rPr>
              <w:t xml:space="preserve"> jak často uklízet (umývání podlah, výplní otvorů jako okna, dveře).</w:t>
            </w:r>
          </w:p>
        </w:tc>
      </w:tr>
      <w:tr w:rsidR="00200DFB" w14:paraId="3180653A" w14:textId="77777777" w:rsidTr="00200DFB">
        <w:tc>
          <w:tcPr>
            <w:tcW w:w="2972" w:type="dxa"/>
          </w:tcPr>
          <w:p w14:paraId="304FAAD5" w14:textId="550454E8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Požadavky na</w:t>
            </w:r>
            <w:r>
              <w:rPr>
                <w:sz w:val="20"/>
                <w:szCs w:val="20"/>
              </w:rPr>
              <w:t xml:space="preserve"> větrání, topení, chlazení</w:t>
            </w:r>
          </w:p>
        </w:tc>
        <w:tc>
          <w:tcPr>
            <w:tcW w:w="6090" w:type="dxa"/>
          </w:tcPr>
          <w:p w14:paraId="7B59723C" w14:textId="46F8677B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i/>
                <w:iCs/>
                <w:sz w:val="20"/>
                <w:szCs w:val="20"/>
              </w:rPr>
              <w:t xml:space="preserve">Tato část by měla </w:t>
            </w:r>
            <w:r w:rsidR="007F5FE0" w:rsidRPr="008B73F5">
              <w:rPr>
                <w:i/>
                <w:iCs/>
                <w:sz w:val="20"/>
                <w:szCs w:val="20"/>
              </w:rPr>
              <w:t>obsahovat,</w:t>
            </w:r>
            <w:r w:rsidRPr="008B73F5">
              <w:rPr>
                <w:i/>
                <w:iCs/>
                <w:sz w:val="20"/>
                <w:szCs w:val="20"/>
              </w:rPr>
              <w:t xml:space="preserve"> jak</w:t>
            </w:r>
            <w:r>
              <w:rPr>
                <w:i/>
                <w:iCs/>
                <w:sz w:val="20"/>
                <w:szCs w:val="20"/>
              </w:rPr>
              <w:t xml:space="preserve"> větrat, na jakou teplotu a v jaké části objektu se bude topit/chladit pro zajištění tepelné pohody člověka.</w:t>
            </w:r>
          </w:p>
        </w:tc>
      </w:tr>
      <w:tr w:rsidR="00BC30B2" w14:paraId="6E842426" w14:textId="77777777" w:rsidTr="00200DFB">
        <w:tc>
          <w:tcPr>
            <w:tcW w:w="2972" w:type="dxa"/>
          </w:tcPr>
          <w:p w14:paraId="1071DCC8" w14:textId="73B42834" w:rsidR="00BC30B2" w:rsidRPr="003B30E8" w:rsidRDefault="00BC30B2" w:rsidP="009671DB">
            <w:pPr>
              <w:jc w:val="both"/>
              <w:rPr>
                <w:sz w:val="20"/>
                <w:szCs w:val="20"/>
              </w:rPr>
            </w:pPr>
            <w:r w:rsidRPr="002E6AE1">
              <w:rPr>
                <w:sz w:val="20"/>
              </w:rPr>
              <w:t>Požadavky na provozně – energetické úspory po dobu 3 let</w:t>
            </w:r>
          </w:p>
        </w:tc>
        <w:tc>
          <w:tcPr>
            <w:tcW w:w="6090" w:type="dxa"/>
          </w:tcPr>
          <w:p w14:paraId="7B2FA970" w14:textId="18F87673" w:rsidR="00BC30B2" w:rsidRPr="002E6AE1" w:rsidRDefault="00BC30B2" w:rsidP="009671DB">
            <w:pPr>
              <w:jc w:val="both"/>
              <w:rPr>
                <w:i/>
                <w:sz w:val="20"/>
              </w:rPr>
            </w:pPr>
            <w:r w:rsidRPr="002E6AE1">
              <w:rPr>
                <w:i/>
                <w:sz w:val="20"/>
              </w:rPr>
              <w:t xml:space="preserve">Táto část by měla obsahovat požadavky na </w:t>
            </w:r>
            <w:r w:rsidR="00634DDB">
              <w:rPr>
                <w:i/>
                <w:sz w:val="20"/>
              </w:rPr>
              <w:t>Zhotovitel</w:t>
            </w:r>
            <w:r w:rsidRPr="002E6AE1">
              <w:rPr>
                <w:i/>
                <w:sz w:val="20"/>
              </w:rPr>
              <w:t>e ohledně</w:t>
            </w:r>
            <w:r w:rsidR="00DC6B5E" w:rsidRPr="002E6AE1">
              <w:rPr>
                <w:i/>
                <w:sz w:val="20"/>
              </w:rPr>
              <w:t xml:space="preserve"> provozně-energetických úspor při provozu budovy během prvních 3 let</w:t>
            </w:r>
          </w:p>
        </w:tc>
      </w:tr>
      <w:tr w:rsidR="00200DFB" w14:paraId="39747FE1" w14:textId="77777777" w:rsidTr="00200DFB">
        <w:tc>
          <w:tcPr>
            <w:tcW w:w="2972" w:type="dxa"/>
          </w:tcPr>
          <w:p w14:paraId="25B83E9C" w14:textId="6577C0D0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Požadavky na požární ochranu</w:t>
            </w:r>
          </w:p>
        </w:tc>
        <w:tc>
          <w:tcPr>
            <w:tcW w:w="6090" w:type="dxa"/>
          </w:tcPr>
          <w:p w14:paraId="2846A6AA" w14:textId="0F40571F" w:rsidR="00200DFB" w:rsidRPr="008B73F5" w:rsidRDefault="008B73F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8B73F5">
              <w:rPr>
                <w:i/>
                <w:iCs/>
                <w:sz w:val="20"/>
                <w:szCs w:val="20"/>
              </w:rPr>
              <w:t>Zahrnuje pouze nástin činností požární ochrany, které jinak stanovuje požární řád</w:t>
            </w:r>
          </w:p>
        </w:tc>
      </w:tr>
      <w:tr w:rsidR="00200DFB" w:rsidRPr="00200DFB" w14:paraId="24A9F058" w14:textId="77777777" w:rsidTr="00200DFB">
        <w:tc>
          <w:tcPr>
            <w:tcW w:w="2972" w:type="dxa"/>
          </w:tcPr>
          <w:p w14:paraId="455AB673" w14:textId="54F084C4" w:rsidR="00200DFB" w:rsidRPr="00200DFB" w:rsidRDefault="008B73F5" w:rsidP="008B73F5">
            <w:pPr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Ochrana objektu před</w:t>
            </w:r>
            <w:r>
              <w:rPr>
                <w:sz w:val="20"/>
                <w:szCs w:val="20"/>
              </w:rPr>
              <w:t xml:space="preserve"> </w:t>
            </w:r>
            <w:r w:rsidRPr="008B73F5">
              <w:rPr>
                <w:sz w:val="20"/>
                <w:szCs w:val="20"/>
              </w:rPr>
              <w:t>poškozením, zničením a zneužitím</w:t>
            </w:r>
          </w:p>
        </w:tc>
        <w:tc>
          <w:tcPr>
            <w:tcW w:w="6090" w:type="dxa"/>
          </w:tcPr>
          <w:p w14:paraId="44164034" w14:textId="652F4B92" w:rsidR="00200DFB" w:rsidRPr="00A80CE5" w:rsidRDefault="00A80CE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A80CE5">
              <w:rPr>
                <w:i/>
                <w:iCs/>
                <w:sz w:val="20"/>
                <w:szCs w:val="20"/>
              </w:rPr>
              <w:t>Musí zde být uvedeno, co si uživatelé mohou v objektu dovolit a co ne.</w:t>
            </w:r>
          </w:p>
        </w:tc>
      </w:tr>
      <w:tr w:rsidR="00200DFB" w:rsidRPr="00200DFB" w14:paraId="11865AAF" w14:textId="77777777" w:rsidTr="00200DFB">
        <w:tc>
          <w:tcPr>
            <w:tcW w:w="2972" w:type="dxa"/>
          </w:tcPr>
          <w:p w14:paraId="26763790" w14:textId="0E768D2D" w:rsidR="00200DFB" w:rsidRPr="00A80CE5" w:rsidRDefault="00A80CE5" w:rsidP="00A80CE5">
            <w:pPr>
              <w:pStyle w:val="Default"/>
              <w:rPr>
                <w:sz w:val="20"/>
                <w:szCs w:val="20"/>
              </w:rPr>
            </w:pPr>
            <w:r w:rsidRPr="00A80CE5">
              <w:rPr>
                <w:sz w:val="20"/>
                <w:szCs w:val="20"/>
              </w:rPr>
              <w:t xml:space="preserve">Požadavky na zabezpečení před účinky mimořádných povětrnostních situací </w:t>
            </w:r>
          </w:p>
        </w:tc>
        <w:tc>
          <w:tcPr>
            <w:tcW w:w="6090" w:type="dxa"/>
          </w:tcPr>
          <w:p w14:paraId="203E4FC1" w14:textId="7D36F664" w:rsidR="00200DFB" w:rsidRPr="00A80CE5" w:rsidRDefault="00A80CE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A80CE5">
              <w:rPr>
                <w:i/>
                <w:iCs/>
                <w:sz w:val="20"/>
                <w:szCs w:val="20"/>
              </w:rPr>
              <w:t xml:space="preserve">Stanovuje postupy uživatelů a </w:t>
            </w:r>
            <w:r w:rsidR="00934FA8" w:rsidRPr="00A80CE5">
              <w:rPr>
                <w:i/>
                <w:iCs/>
                <w:sz w:val="20"/>
                <w:szCs w:val="20"/>
              </w:rPr>
              <w:t>správy,</w:t>
            </w:r>
            <w:r w:rsidRPr="00A80CE5">
              <w:rPr>
                <w:i/>
                <w:iCs/>
                <w:sz w:val="20"/>
                <w:szCs w:val="20"/>
              </w:rPr>
              <w:t xml:space="preserve"> pokud nastanou mimořádné situace</w:t>
            </w:r>
          </w:p>
        </w:tc>
      </w:tr>
      <w:tr w:rsidR="005524C8" w:rsidRPr="00200DFB" w14:paraId="6A80F7FB" w14:textId="77777777" w:rsidTr="00200DFB">
        <w:tc>
          <w:tcPr>
            <w:tcW w:w="2972" w:type="dxa"/>
          </w:tcPr>
          <w:p w14:paraId="11EA8776" w14:textId="696D130B" w:rsidR="005524C8" w:rsidRPr="00200DFB" w:rsidRDefault="00A80CE5" w:rsidP="009671DB">
            <w:pPr>
              <w:jc w:val="both"/>
              <w:rPr>
                <w:sz w:val="20"/>
                <w:szCs w:val="20"/>
              </w:rPr>
            </w:pPr>
            <w:r w:rsidRPr="00A80CE5">
              <w:rPr>
                <w:sz w:val="20"/>
                <w:szCs w:val="20"/>
              </w:rPr>
              <w:t>Požadavky na zabezpečení odpadového hospodářství</w:t>
            </w:r>
          </w:p>
        </w:tc>
        <w:tc>
          <w:tcPr>
            <w:tcW w:w="6090" w:type="dxa"/>
          </w:tcPr>
          <w:p w14:paraId="6D5B816C" w14:textId="4C0291E6" w:rsidR="005524C8" w:rsidRPr="00A80CE5" w:rsidRDefault="00A80CE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A80CE5">
              <w:rPr>
                <w:i/>
                <w:iCs/>
                <w:sz w:val="20"/>
                <w:szCs w:val="20"/>
              </w:rPr>
              <w:t xml:space="preserve">Určuje, jakým způsobem bude nakládáno s odpady (např. jak často se vyváží </w:t>
            </w:r>
            <w:proofErr w:type="gramStart"/>
            <w:r w:rsidRPr="00A80CE5">
              <w:rPr>
                <w:i/>
                <w:iCs/>
                <w:sz w:val="20"/>
                <w:szCs w:val="20"/>
              </w:rPr>
              <w:t>popelnice,</w:t>
            </w:r>
            <w:proofErr w:type="gramEnd"/>
            <w:r w:rsidRPr="00A80CE5">
              <w:rPr>
                <w:i/>
                <w:iCs/>
                <w:sz w:val="20"/>
                <w:szCs w:val="20"/>
              </w:rPr>
              <w:t xml:space="preserve"> apod.)</w:t>
            </w:r>
          </w:p>
        </w:tc>
      </w:tr>
    </w:tbl>
    <w:p w14:paraId="33B505EF" w14:textId="42B18302" w:rsidR="00AD7F1B" w:rsidRPr="00200DFB" w:rsidRDefault="00AD7F1B" w:rsidP="009671DB">
      <w:pPr>
        <w:spacing w:after="0" w:line="240" w:lineRule="auto"/>
        <w:jc w:val="both"/>
        <w:rPr>
          <w:sz w:val="20"/>
          <w:szCs w:val="20"/>
        </w:rPr>
      </w:pPr>
    </w:p>
    <w:p w14:paraId="2EFBADC2" w14:textId="7320F3F1" w:rsidR="00AD7F1B" w:rsidRDefault="00AD7F1B" w:rsidP="009671DB">
      <w:pPr>
        <w:spacing w:after="0" w:line="240" w:lineRule="auto"/>
        <w:jc w:val="both"/>
      </w:pPr>
    </w:p>
    <w:p w14:paraId="523B4954" w14:textId="0A63FA25" w:rsidR="009D1881" w:rsidRDefault="009D1881" w:rsidP="009D1881">
      <w:pPr>
        <w:spacing w:after="120" w:line="240" w:lineRule="auto"/>
        <w:jc w:val="both"/>
        <w:rPr>
          <w:b/>
          <w:bCs/>
        </w:rPr>
      </w:pPr>
      <w:r>
        <w:rPr>
          <w:b/>
          <w:bCs/>
        </w:rPr>
        <w:t>Provozní řád pro obsluhu technologických zařízení a technických zařízení</w:t>
      </w:r>
    </w:p>
    <w:p w14:paraId="6F388B88" w14:textId="60A49331" w:rsidR="009D1881" w:rsidRDefault="009D1881" w:rsidP="009D188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 xml:space="preserve">Součástí Stavby je rovněž </w:t>
      </w:r>
      <w:r w:rsidRPr="00934FA8">
        <w:rPr>
          <w:rFonts w:ascii="Calibri" w:hAnsi="Calibri" w:cs="Calibri"/>
          <w:color w:val="000000"/>
          <w:u w:val="single"/>
        </w:rPr>
        <w:t>provozní řád pro obsluhu technologií</w:t>
      </w:r>
      <w:r w:rsidRPr="009D1881">
        <w:rPr>
          <w:rFonts w:ascii="Calibri" w:hAnsi="Calibri" w:cs="Calibri"/>
          <w:color w:val="000000"/>
        </w:rPr>
        <w:t xml:space="preserve"> zpracovaný Zhotovitelem </w:t>
      </w:r>
      <w:r w:rsidRPr="00934FA8">
        <w:rPr>
          <w:rFonts w:ascii="Calibri" w:hAnsi="Calibri" w:cs="Calibri"/>
          <w:color w:val="000000"/>
          <w:u w:val="single"/>
        </w:rPr>
        <w:t xml:space="preserve">formou předpisů, manuálů a návodů </w:t>
      </w:r>
      <w:r w:rsidRPr="009D1881">
        <w:rPr>
          <w:rFonts w:ascii="Calibri" w:hAnsi="Calibri" w:cs="Calibri"/>
          <w:color w:val="000000"/>
        </w:rPr>
        <w:t xml:space="preserve">pro provoz a údržbu pro </w:t>
      </w:r>
      <w:r w:rsidRPr="00934FA8">
        <w:rPr>
          <w:rFonts w:ascii="Calibri" w:hAnsi="Calibri" w:cs="Calibri"/>
          <w:color w:val="000000"/>
          <w:u w:val="single"/>
        </w:rPr>
        <w:t>technologie, vybraná zařízení a prvky Stavby</w:t>
      </w:r>
      <w:r w:rsidRPr="009D1881">
        <w:rPr>
          <w:rFonts w:ascii="Calibri" w:hAnsi="Calibri" w:cs="Calibri"/>
          <w:color w:val="000000"/>
        </w:rPr>
        <w:t xml:space="preserve"> z hlediska provozu, údržby a obsluhy při předání Objednateli. </w:t>
      </w:r>
    </w:p>
    <w:p w14:paraId="6B360D40" w14:textId="487C9A4E" w:rsidR="009D1881" w:rsidRPr="009D1881" w:rsidRDefault="009D1881" w:rsidP="009D188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 xml:space="preserve">Zahrnují: </w:t>
      </w:r>
    </w:p>
    <w:p w14:paraId="13A74E5B" w14:textId="0EE4E5AF" w:rsidR="009D1881" w:rsidRPr="009D1881" w:rsidRDefault="009D1881" w:rsidP="00BC30B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DC6B5E">
        <w:rPr>
          <w:rFonts w:ascii="Calibri" w:hAnsi="Calibri" w:cs="Calibri"/>
          <w:color w:val="000000"/>
        </w:rPr>
        <w:t xml:space="preserve"> </w:t>
      </w:r>
      <w:r w:rsidRPr="009D1881">
        <w:rPr>
          <w:rFonts w:ascii="Calibri" w:hAnsi="Calibri" w:cs="Calibri"/>
          <w:color w:val="000000"/>
        </w:rPr>
        <w:t xml:space="preserve">provozní řád technologických zařízení (např. plynová kotelna, tepelné čerpadlo, vzduchotechnická zařízení a </w:t>
      </w:r>
      <w:proofErr w:type="spellStart"/>
      <w:r w:rsidRPr="009D1881">
        <w:rPr>
          <w:rFonts w:ascii="Calibri" w:hAnsi="Calibri" w:cs="Calibri"/>
          <w:color w:val="000000"/>
        </w:rPr>
        <w:t>M</w:t>
      </w:r>
      <w:r w:rsidR="006E3DC1">
        <w:rPr>
          <w:rFonts w:ascii="Calibri" w:hAnsi="Calibri" w:cs="Calibri"/>
          <w:color w:val="000000"/>
        </w:rPr>
        <w:t>a</w:t>
      </w:r>
      <w:r w:rsidRPr="009D1881">
        <w:rPr>
          <w:rFonts w:ascii="Calibri" w:hAnsi="Calibri" w:cs="Calibri"/>
          <w:color w:val="000000"/>
        </w:rPr>
        <w:t>R</w:t>
      </w:r>
      <w:proofErr w:type="spellEnd"/>
      <w:r w:rsidRPr="009D1881">
        <w:rPr>
          <w:rFonts w:ascii="Calibri" w:hAnsi="Calibri" w:cs="Calibri"/>
          <w:color w:val="000000"/>
        </w:rPr>
        <w:t>, resp. BMS, dieselagregát</w:t>
      </w:r>
      <w:r w:rsidR="00187690">
        <w:rPr>
          <w:rFonts w:ascii="Calibri" w:hAnsi="Calibri" w:cs="Calibri"/>
          <w:color w:val="000000"/>
        </w:rPr>
        <w:t xml:space="preserve"> apod.</w:t>
      </w:r>
      <w:r w:rsidRPr="009D1881">
        <w:rPr>
          <w:rFonts w:ascii="Calibri" w:hAnsi="Calibri" w:cs="Calibri"/>
          <w:color w:val="000000"/>
        </w:rPr>
        <w:t xml:space="preserve">) </w:t>
      </w:r>
    </w:p>
    <w:p w14:paraId="1475C783" w14:textId="492C8A44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 xml:space="preserve">• provozní řád technických zařízení (osvětlení, slaboproudá zařízení (EPS, </w:t>
      </w:r>
      <w:proofErr w:type="gramStart"/>
      <w:r w:rsidRPr="009D1881">
        <w:rPr>
          <w:rFonts w:ascii="Calibri" w:hAnsi="Calibri" w:cs="Calibri"/>
          <w:color w:val="000000"/>
        </w:rPr>
        <w:t>EZS,</w:t>
      </w:r>
      <w:proofErr w:type="gramEnd"/>
      <w:r w:rsidR="00D923E7" w:rsidRPr="00D923E7">
        <w:rPr>
          <w:rFonts w:ascii="Calibri" w:hAnsi="Calibri" w:cs="Calibri"/>
          <w:color w:val="000000"/>
        </w:rPr>
        <w:t xml:space="preserve"> </w:t>
      </w:r>
      <w:r w:rsidR="00D923E7">
        <w:rPr>
          <w:rFonts w:ascii="Calibri" w:hAnsi="Calibri" w:cs="Calibri"/>
          <w:color w:val="000000"/>
        </w:rPr>
        <w:t>apod.</w:t>
      </w:r>
      <w:r w:rsidR="006E3DC1">
        <w:rPr>
          <w:rFonts w:ascii="Calibri" w:hAnsi="Calibri" w:cs="Calibri"/>
          <w:color w:val="000000"/>
        </w:rPr>
        <w:t>)</w:t>
      </w:r>
      <w:r w:rsidRPr="009D1881">
        <w:rPr>
          <w:rFonts w:ascii="Calibri" w:hAnsi="Calibri" w:cs="Calibri"/>
          <w:color w:val="000000"/>
        </w:rPr>
        <w:t xml:space="preserve">) a komunikační </w:t>
      </w:r>
      <w:r w:rsidRPr="003B30E8">
        <w:rPr>
          <w:rFonts w:ascii="Calibri" w:hAnsi="Calibri" w:cs="Calibri"/>
          <w:color w:val="000000"/>
        </w:rPr>
        <w:t>zařízení, rozvodny (VN, NN, SLP)</w:t>
      </w:r>
    </w:p>
    <w:p w14:paraId="0573A6E3" w14:textId="7BD6CB3F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provozní řád </w:t>
      </w:r>
      <w:r w:rsidR="00934FA8" w:rsidRPr="003B30E8">
        <w:rPr>
          <w:rFonts w:ascii="Calibri" w:hAnsi="Calibri" w:cs="Calibri"/>
          <w:color w:val="000000"/>
        </w:rPr>
        <w:t>kanalizace,</w:t>
      </w:r>
      <w:r w:rsidRPr="003B30E8">
        <w:rPr>
          <w:rFonts w:ascii="Calibri" w:hAnsi="Calibri" w:cs="Calibri"/>
          <w:color w:val="000000"/>
        </w:rPr>
        <w:t xml:space="preserve"> respektive čistírny odpadních vod, vsakovacího zařízení </w:t>
      </w:r>
    </w:p>
    <w:p w14:paraId="40D61214" w14:textId="3218DC85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</w:t>
      </w:r>
      <w:r w:rsidR="00F363A8" w:rsidRPr="002E6AE1">
        <w:rPr>
          <w:rFonts w:ascii="Calibri" w:hAnsi="Calibri"/>
          <w:color w:val="000000"/>
        </w:rPr>
        <w:t xml:space="preserve">provozní řád energetického </w:t>
      </w:r>
      <w:r w:rsidR="006E3DC1">
        <w:rPr>
          <w:rFonts w:ascii="Calibri" w:hAnsi="Calibri"/>
          <w:color w:val="000000"/>
        </w:rPr>
        <w:t>řešení</w:t>
      </w:r>
      <w:r w:rsidR="00F363A8" w:rsidRPr="002E6AE1">
        <w:rPr>
          <w:rFonts w:ascii="Calibri" w:hAnsi="Calibri"/>
          <w:color w:val="000000"/>
        </w:rPr>
        <w:t xml:space="preserve"> budovy</w:t>
      </w:r>
    </w:p>
    <w:p w14:paraId="2CA02663" w14:textId="4CC1280C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</w:t>
      </w:r>
      <w:r w:rsidR="0051620D" w:rsidRPr="002E6AE1">
        <w:rPr>
          <w:rFonts w:ascii="Calibri" w:hAnsi="Calibri"/>
          <w:color w:val="000000"/>
        </w:rPr>
        <w:t>provozní řád</w:t>
      </w:r>
      <w:r w:rsidRPr="003B30E8">
        <w:rPr>
          <w:rFonts w:ascii="Calibri" w:hAnsi="Calibri" w:cs="Calibri"/>
          <w:color w:val="000000"/>
        </w:rPr>
        <w:t xml:space="preserve"> dalšího vybavení budovy (povrchové krytiny, fasádní obklady, výplně otvorů, podhledy, kuchyně apod.)</w:t>
      </w:r>
    </w:p>
    <w:p w14:paraId="3C0B08BA" w14:textId="0E5A9640" w:rsidR="00BC30B2" w:rsidRPr="003B30E8" w:rsidRDefault="00BC30B2" w:rsidP="00BC30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4442BE16" w14:textId="2E3B488E" w:rsidR="00BC30B2" w:rsidRPr="003B30E8" w:rsidRDefault="00BC30B2" w:rsidP="00BC30B2">
      <w:pPr>
        <w:autoSpaceDE w:val="0"/>
        <w:autoSpaceDN w:val="0"/>
        <w:adjustRightInd w:val="0"/>
        <w:spacing w:after="0" w:line="240" w:lineRule="auto"/>
        <w:jc w:val="both"/>
      </w:pPr>
      <w:r w:rsidRPr="003B30E8">
        <w:rPr>
          <w:u w:val="single"/>
        </w:rPr>
        <w:t>Předpisy, manuály a návody pro provoz a údržbu</w:t>
      </w:r>
      <w:r w:rsidRPr="003B30E8">
        <w:t xml:space="preserve"> budou zpracovány tak, aby byly základní pomůckou pro provádění údržby a zajišťování náhradních dílů. Zahrnují tak </w:t>
      </w:r>
      <w:r w:rsidR="005124EB">
        <w:t>p</w:t>
      </w:r>
      <w:r w:rsidRPr="003B30E8">
        <w:t xml:space="preserve">lán kontrolní a údržbové činnosti (včetně rozsahu), </w:t>
      </w:r>
      <w:r w:rsidR="005124EB">
        <w:t>p</w:t>
      </w:r>
      <w:r w:rsidRPr="003B30E8">
        <w:t xml:space="preserve">lán revizí, </w:t>
      </w:r>
      <w:r w:rsidR="005124EB">
        <w:t>p</w:t>
      </w:r>
      <w:r w:rsidRPr="003B30E8">
        <w:t xml:space="preserve">lán odborných prohlídek, </w:t>
      </w:r>
      <w:r w:rsidR="005124EB">
        <w:t>p</w:t>
      </w:r>
      <w:r w:rsidRPr="003B30E8">
        <w:t xml:space="preserve">lán servisních činností (preventivní, pravidelné), testy, zkoušky pro jednotlivé části a zařízení budou provedeny dle požadavků </w:t>
      </w:r>
      <w:r w:rsidR="00B33D70">
        <w:t xml:space="preserve">platných </w:t>
      </w:r>
      <w:r w:rsidRPr="003B30E8">
        <w:t xml:space="preserve">zákonů, </w:t>
      </w:r>
      <w:r w:rsidR="00B33D70">
        <w:t xml:space="preserve">prováděcích </w:t>
      </w:r>
      <w:r w:rsidR="00B33D70" w:rsidRPr="003B30E8">
        <w:t>předpisů</w:t>
      </w:r>
      <w:r w:rsidR="00B33D70">
        <w:t>,</w:t>
      </w:r>
      <w:r w:rsidR="00B33D70" w:rsidRPr="003B30E8">
        <w:t xml:space="preserve"> </w:t>
      </w:r>
      <w:r w:rsidR="00B33D70">
        <w:t xml:space="preserve">technických </w:t>
      </w:r>
      <w:r w:rsidRPr="003B30E8">
        <w:t>norem a záručních podmínek, včetně evidence.</w:t>
      </w:r>
    </w:p>
    <w:p w14:paraId="17AAAA2B" w14:textId="089D4DB2" w:rsidR="00DC6B5E" w:rsidRPr="003B30E8" w:rsidRDefault="00DC6B5E" w:rsidP="00BC30B2">
      <w:pPr>
        <w:autoSpaceDE w:val="0"/>
        <w:autoSpaceDN w:val="0"/>
        <w:adjustRightInd w:val="0"/>
        <w:spacing w:after="0" w:line="240" w:lineRule="auto"/>
        <w:jc w:val="both"/>
      </w:pPr>
      <w:r w:rsidRPr="003B30E8">
        <w:t>Budou obsahovat:</w:t>
      </w:r>
    </w:p>
    <w:p w14:paraId="15BA5180" w14:textId="762B1D63" w:rsidR="00DC6B5E" w:rsidRPr="003B30E8" w:rsidRDefault="00DC6B5E" w:rsidP="00BC30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3B30E8">
        <w:tab/>
      </w:r>
      <w:r w:rsidRPr="003B30E8">
        <w:rPr>
          <w:rFonts w:ascii="Calibri" w:hAnsi="Calibri" w:cs="Calibri"/>
          <w:color w:val="000000"/>
        </w:rPr>
        <w:t xml:space="preserve">• </w:t>
      </w:r>
      <w:r w:rsidRPr="002E6AE1">
        <w:rPr>
          <w:rFonts w:ascii="Calibri" w:hAnsi="Calibri"/>
          <w:color w:val="000000"/>
        </w:rPr>
        <w:t>popis údržby, výkresy a schémata potřebná pro údržbu jednotlivých zařízení,</w:t>
      </w:r>
    </w:p>
    <w:p w14:paraId="77F3A4AF" w14:textId="3898B006" w:rsidR="00DC6B5E" w:rsidRPr="003B30E8" w:rsidRDefault="00DC6B5E" w:rsidP="00DC6B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2E6AE1">
        <w:rPr>
          <w:rFonts w:ascii="Calibri" w:hAnsi="Calibri"/>
          <w:color w:val="000000"/>
        </w:rPr>
        <w:t xml:space="preserve">• </w:t>
      </w:r>
      <w:r w:rsidRPr="002E6AE1">
        <w:rPr>
          <w:rFonts w:ascii="Calibri" w:hAnsi="Calibri"/>
          <w:color w:val="000000"/>
          <w:u w:val="single"/>
        </w:rPr>
        <w:t>harmonogramy a předpisy pro pravidelné revize a údržbu jednotlivých zařízení na dobu 5 let, kter</w:t>
      </w:r>
      <w:r w:rsidR="006F12CC">
        <w:rPr>
          <w:rFonts w:ascii="Calibri" w:hAnsi="Calibri"/>
          <w:color w:val="000000"/>
          <w:u w:val="single"/>
        </w:rPr>
        <w:t>é</w:t>
      </w:r>
      <w:r w:rsidRPr="002E6AE1">
        <w:rPr>
          <w:rFonts w:ascii="Calibri" w:hAnsi="Calibri"/>
          <w:color w:val="000000"/>
          <w:u w:val="single"/>
        </w:rPr>
        <w:t xml:space="preserve"> jsou závazn</w:t>
      </w:r>
      <w:r w:rsidR="006F12CC">
        <w:rPr>
          <w:rFonts w:ascii="Calibri" w:hAnsi="Calibri"/>
          <w:color w:val="000000"/>
          <w:u w:val="single"/>
        </w:rPr>
        <w:t>é</w:t>
      </w:r>
      <w:r w:rsidRPr="002E6AE1">
        <w:rPr>
          <w:rFonts w:ascii="Calibri" w:hAnsi="Calibri"/>
          <w:color w:val="000000"/>
          <w:u w:val="single"/>
        </w:rPr>
        <w:t xml:space="preserve"> pro plnění provozních podmínek a údržby</w:t>
      </w:r>
      <w:r w:rsidRPr="002E6AE1">
        <w:rPr>
          <w:rFonts w:ascii="Calibri" w:hAnsi="Calibri"/>
          <w:color w:val="000000"/>
        </w:rPr>
        <w:t>,</w:t>
      </w:r>
    </w:p>
    <w:p w14:paraId="68AF2EFC" w14:textId="1A336A7B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</w:t>
      </w:r>
      <w:r w:rsidR="004D0B61" w:rsidRPr="003B30E8">
        <w:rPr>
          <w:rFonts w:ascii="Calibri" w:hAnsi="Calibri" w:cs="Calibri"/>
          <w:color w:val="000000"/>
        </w:rPr>
        <w:t>seznamy rychle se opotřebovávaných dílů,</w:t>
      </w:r>
    </w:p>
    <w:p w14:paraId="35B0CE62" w14:textId="113FB151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4D0B61">
        <w:rPr>
          <w:rFonts w:ascii="Calibri" w:hAnsi="Calibri" w:cs="Calibri"/>
          <w:color w:val="000000"/>
        </w:rPr>
        <w:t xml:space="preserve"> </w:t>
      </w:r>
      <w:r w:rsidR="004D0B61" w:rsidRPr="004D0B61">
        <w:rPr>
          <w:rFonts w:ascii="Calibri" w:hAnsi="Calibri" w:cs="Calibri"/>
          <w:color w:val="000000"/>
        </w:rPr>
        <w:t>speciální montážní postupy při vykonávání údržbářských prací,</w:t>
      </w:r>
    </w:p>
    <w:p w14:paraId="4895DAA1" w14:textId="201A22AE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4D0B61">
        <w:rPr>
          <w:rFonts w:ascii="Calibri" w:hAnsi="Calibri" w:cs="Calibri"/>
          <w:color w:val="000000"/>
        </w:rPr>
        <w:t xml:space="preserve"> </w:t>
      </w:r>
      <w:r w:rsidR="004D0B61" w:rsidRPr="004D0B61">
        <w:rPr>
          <w:rFonts w:ascii="Calibri" w:hAnsi="Calibri" w:cs="Calibri"/>
          <w:color w:val="000000"/>
        </w:rPr>
        <w:t>návody na hledání závad,</w:t>
      </w:r>
    </w:p>
    <w:p w14:paraId="68D7DECC" w14:textId="04A7BB64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4D0B61">
        <w:rPr>
          <w:rFonts w:ascii="Calibri" w:hAnsi="Calibri" w:cs="Calibri"/>
          <w:color w:val="000000"/>
        </w:rPr>
        <w:t xml:space="preserve"> </w:t>
      </w:r>
      <w:r w:rsidR="004D0B61" w:rsidRPr="004D0B61">
        <w:rPr>
          <w:rFonts w:ascii="Calibri" w:hAnsi="Calibri" w:cs="Calibri"/>
          <w:color w:val="000000"/>
        </w:rPr>
        <w:t>návody na sledování a vyhodnocení parametrů životnosti a provozní spolehlivosti,</w:t>
      </w:r>
    </w:p>
    <w:p w14:paraId="31CC93A4" w14:textId="3DBBD306" w:rsidR="004D0B61" w:rsidRDefault="004D0B61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>
        <w:rPr>
          <w:rFonts w:ascii="Calibri" w:hAnsi="Calibri" w:cs="Calibri"/>
          <w:color w:val="000000"/>
        </w:rPr>
        <w:t xml:space="preserve"> </w:t>
      </w:r>
      <w:r w:rsidRPr="004D0B61">
        <w:rPr>
          <w:rFonts w:ascii="Calibri" w:hAnsi="Calibri" w:cs="Calibri"/>
          <w:color w:val="000000"/>
        </w:rPr>
        <w:t>technologické postupy pro opravy,</w:t>
      </w:r>
    </w:p>
    <w:p w14:paraId="51363FF1" w14:textId="5741FB18" w:rsidR="004D0B61" w:rsidRDefault="004D0B61" w:rsidP="00707A9B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>
        <w:rPr>
          <w:rFonts w:ascii="Calibri" w:hAnsi="Calibri" w:cs="Calibri"/>
          <w:color w:val="000000"/>
        </w:rPr>
        <w:t xml:space="preserve"> </w:t>
      </w:r>
      <w:r w:rsidRPr="004D0B61">
        <w:rPr>
          <w:rFonts w:ascii="Calibri" w:hAnsi="Calibri" w:cs="Calibri"/>
          <w:color w:val="000000"/>
        </w:rPr>
        <w:t>seznam speciálních přípravků a nářadí pro opravy.</w:t>
      </w:r>
    </w:p>
    <w:p w14:paraId="194A9F16" w14:textId="77777777" w:rsidR="00707A9B" w:rsidRPr="004D0B61" w:rsidRDefault="00707A9B" w:rsidP="00961AAC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000000"/>
          <w:u w:val="single"/>
        </w:rPr>
      </w:pPr>
    </w:p>
    <w:p w14:paraId="1059AF22" w14:textId="5628E498" w:rsidR="004D0B61" w:rsidRPr="00D87E4D" w:rsidRDefault="004D0B61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384" w:name="_Toc122524268"/>
      <w:bookmarkStart w:id="385" w:name="_Toc179808438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ZAŠKOLENÍ PERSONÁLU OBJEDNATELE A PROVOZOVATELE PRO PROVOZOVÁNÍ A ÚDRŽBU</w:t>
      </w:r>
      <w:bookmarkEnd w:id="384"/>
      <w:bookmarkEnd w:id="385"/>
    </w:p>
    <w:p w14:paraId="444E08C2" w14:textId="7777777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Zhotovitel je povinen provést zaškolení osob určených Objednatelem na všechna dodaná technologická zařízení, technická zařízení a slaboproudé systémy a rovněž ve vztahu k údržbě Stavby.</w:t>
      </w:r>
    </w:p>
    <w:p w14:paraId="00B2C09D" w14:textId="54A5A47B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 xml:space="preserve">Zhotovitel zajistí seznámení všech pracovníků Objednatele či </w:t>
      </w:r>
      <w:r w:rsidR="006B0FE0">
        <w:t>p</w:t>
      </w:r>
      <w:r w:rsidRPr="00707A9B">
        <w:t>rovozovatele potřebných pro obsluhu a údržbu zařízení s novým zařízením a s jeho obsluhou (teoretická a praktická příprava). Seznámení obsluhy se zařízením musí pokrýt všechna spektra činností a druhy profesí nutných pro zajištění provozních kontrol a správné obsluhy a údržby ve všech provozních stavech včetně havarijních. Upřesnění počtu osob a profesí předá Objednatel Zhotoviteli nejpozději 1 měsíce před zahájením teoretické přípravy obslužného personálu zaměřené na seznámení s novým zařízením a jeho obsluhou.</w:t>
      </w:r>
    </w:p>
    <w:p w14:paraId="6493FB1C" w14:textId="7777777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Zhotovitel navrhne formu, náplň a způsob teoretické a praktické přípravy obslužného personálu zaměřené na seznámení obsluhy s novým zařízením a jeho na základě svých dřívějších zkušeností a standardních výukových programů a věcně a časově zkoordinuje jím navrženou teoretickou a praktickou přípravu obslužného personálu.</w:t>
      </w:r>
    </w:p>
    <w:p w14:paraId="1C15443B" w14:textId="7777777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Teoretická příprava zaměřená na seznámení s novým zařízením a jeho obsluhou bude provedena ve vhodných prostorech. Praktická příprava bude provedena přímo v objektu.</w:t>
      </w:r>
    </w:p>
    <w:p w14:paraId="76E74F51" w14:textId="3735521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Zhotovitel oznámí Objednateli s předstihem (2</w:t>
      </w:r>
      <w:r w:rsidR="00BD56AE">
        <w:t>8</w:t>
      </w:r>
      <w:r w:rsidRPr="00707A9B">
        <w:t xml:space="preserve"> dnů) místo a termín teoretické přípravy. Teoretická příprava musí být ukončena před zahájením vlastní praktické přípravy. Praktická příprava musí být ukončena v dostatečném předstihu před zahájením komplexního vyzkoušení.</w:t>
      </w:r>
    </w:p>
    <w:p w14:paraId="79D67235" w14:textId="353EBEA3" w:rsid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Cena za teoretickou a praktickou přípravu obsluhy zaměřenou na seznámení s novým zařízením a jeho obsluhou, potřebnou d</w:t>
      </w:r>
      <w:r>
        <w:t xml:space="preserve">okumentaci a náklady za školitele vč. stravování a ubytování jsou zahrnuty v </w:t>
      </w:r>
      <w:r w:rsidR="00297C60">
        <w:t>ceně Díla</w:t>
      </w:r>
      <w:r w:rsidR="003B5895">
        <w:t xml:space="preserve"> (</w:t>
      </w:r>
      <w:r w:rsidR="003B5895" w:rsidRPr="003B5895">
        <w:t>cen</w:t>
      </w:r>
      <w:r w:rsidR="003B5895">
        <w:t>a</w:t>
      </w:r>
      <w:r w:rsidR="003B5895" w:rsidRPr="003B5895">
        <w:t xml:space="preserve"> za zaškolení obsluhy</w:t>
      </w:r>
      <w:r w:rsidR="003B5895">
        <w:t>)</w:t>
      </w:r>
      <w:r>
        <w:t>.</w:t>
      </w:r>
    </w:p>
    <w:p w14:paraId="348B7F59" w14:textId="7CCE2F4D" w:rsid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>
        <w:t>Zhotovitel zpracuje a předá k posouzení Objednateli dokumentaci v rozsahu:</w:t>
      </w:r>
    </w:p>
    <w:p w14:paraId="2F536120" w14:textId="746C788B" w:rsidR="0039323E" w:rsidRDefault="0039323E" w:rsidP="0039323E">
      <w:pPr>
        <w:autoSpaceDE w:val="0"/>
        <w:autoSpaceDN w:val="0"/>
        <w:adjustRightInd w:val="0"/>
        <w:spacing w:after="0" w:line="240" w:lineRule="auto"/>
        <w:ind w:left="709"/>
        <w:jc w:val="both"/>
      </w:pPr>
      <w:r>
        <w:lastRenderedPageBreak/>
        <w:t>• program teoretické a praktické přípravy obslužného personálu s určením rozsahu pro každou profesi;</w:t>
      </w:r>
    </w:p>
    <w:p w14:paraId="2CC1CBB0" w14:textId="77777777" w:rsidR="0039323E" w:rsidRDefault="0039323E" w:rsidP="0039323E">
      <w:pPr>
        <w:autoSpaceDE w:val="0"/>
        <w:autoSpaceDN w:val="0"/>
        <w:adjustRightInd w:val="0"/>
        <w:spacing w:after="0" w:line="240" w:lineRule="auto"/>
        <w:ind w:left="709"/>
        <w:jc w:val="both"/>
      </w:pPr>
      <w:r>
        <w:t>• příslušnou dokumentaci pro teoretickou a praktickou přípravu obslužného personálu (studijní materiály, technické instrukce a předpisy pro obsluhu a údržbu zařízení, manuály);</w:t>
      </w:r>
    </w:p>
    <w:p w14:paraId="0CF9A2B9" w14:textId="6A45E19E" w:rsidR="00707A9B" w:rsidRDefault="0039323E" w:rsidP="0039323E">
      <w:pPr>
        <w:autoSpaceDE w:val="0"/>
        <w:autoSpaceDN w:val="0"/>
        <w:adjustRightInd w:val="0"/>
        <w:spacing w:after="120" w:line="240" w:lineRule="auto"/>
        <w:ind w:left="709"/>
        <w:jc w:val="both"/>
      </w:pPr>
      <w:r>
        <w:t>• termín ukončení teoretické a praktické přípravy obslužného personálu sdělí Zhotovitel Objednateli v dostatečném časovém předstihu.</w:t>
      </w:r>
    </w:p>
    <w:sectPr w:rsidR="00707A9B" w:rsidSect="00BC0AE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9E041" w14:textId="77777777" w:rsidR="00B179B6" w:rsidRDefault="00B179B6" w:rsidP="00667084">
      <w:pPr>
        <w:spacing w:after="0" w:line="240" w:lineRule="auto"/>
      </w:pPr>
      <w:r>
        <w:separator/>
      </w:r>
    </w:p>
  </w:endnote>
  <w:endnote w:type="continuationSeparator" w:id="0">
    <w:p w14:paraId="091EBC10" w14:textId="77777777" w:rsidR="00B179B6" w:rsidRDefault="00B179B6" w:rsidP="00667084">
      <w:pPr>
        <w:spacing w:after="0" w:line="240" w:lineRule="auto"/>
      </w:pPr>
      <w:r>
        <w:continuationSeparator/>
      </w:r>
    </w:p>
  </w:endnote>
  <w:endnote w:type="continuationNotice" w:id="1">
    <w:p w14:paraId="4D961E44" w14:textId="77777777" w:rsidR="00B179B6" w:rsidRDefault="00B179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3926890"/>
      <w:docPartObj>
        <w:docPartGallery w:val="Page Numbers (Bottom of Page)"/>
        <w:docPartUnique/>
      </w:docPartObj>
    </w:sdtPr>
    <w:sdtEndPr/>
    <w:sdtContent>
      <w:p w14:paraId="12F5EA92" w14:textId="77777777" w:rsidR="002978CD" w:rsidRPr="006671A1" w:rsidRDefault="002978CD" w:rsidP="00BC0AE3">
        <w:pPr>
          <w:pStyle w:val="Zpat"/>
          <w:pBdr>
            <w:bottom w:val="single" w:sz="6" w:space="1" w:color="auto"/>
          </w:pBdr>
          <w:jc w:val="center"/>
          <w:rPr>
            <w:sz w:val="8"/>
            <w:szCs w:val="10"/>
          </w:rPr>
        </w:pPr>
      </w:p>
      <w:p w14:paraId="7F34AA11" w14:textId="77777777" w:rsidR="002978CD" w:rsidRDefault="002978CD" w:rsidP="00BC0AE3">
        <w:pPr>
          <w:pStyle w:val="Zpat"/>
          <w:jc w:val="center"/>
        </w:pPr>
      </w:p>
      <w:p w14:paraId="226D55E0" w14:textId="01E624DD" w:rsidR="002978CD" w:rsidRDefault="002978CD" w:rsidP="00BC0AE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>
          <w:t>/</w:t>
        </w:r>
        <w:r w:rsidR="00B179B6">
          <w:fldChar w:fldCharType="begin"/>
        </w:r>
        <w:r w:rsidR="00B179B6">
          <w:instrText xml:space="preserve"> NUMPAGES </w:instrText>
        </w:r>
        <w:r w:rsidR="00B179B6">
          <w:fldChar w:fldCharType="separate"/>
        </w:r>
        <w:r>
          <w:rPr>
            <w:noProof/>
          </w:rPr>
          <w:t>13</w:t>
        </w:r>
        <w:r w:rsidR="00B179B6">
          <w:rPr>
            <w:noProof/>
          </w:rPr>
          <w:fldChar w:fldCharType="end"/>
        </w:r>
      </w:p>
    </w:sdtContent>
  </w:sdt>
  <w:p w14:paraId="0A0B51EF" w14:textId="785E169B" w:rsidR="002978CD" w:rsidRPr="00BC0AE3" w:rsidRDefault="00E363EF" w:rsidP="00BC0AE3">
    <w:pPr>
      <w:pStyle w:val="Zpat"/>
    </w:pPr>
    <w:r>
      <w:rPr>
        <w:noProof/>
        <w:color w:val="000000"/>
      </w:rPr>
      <w:drawing>
        <wp:inline distT="0" distB="0" distL="0" distR="0" wp14:anchorId="4C963391" wp14:editId="394513DF">
          <wp:extent cx="752671" cy="323850"/>
          <wp:effectExtent l="0" t="0" r="9525" b="0"/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UR_logo_RGB_black 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300" cy="3409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948587"/>
      <w:docPartObj>
        <w:docPartGallery w:val="Page Numbers (Bottom of Page)"/>
        <w:docPartUnique/>
      </w:docPartObj>
    </w:sdtPr>
    <w:sdtEndPr/>
    <w:sdtContent>
      <w:p w14:paraId="2A328DAA" w14:textId="77777777" w:rsidR="002978CD" w:rsidRDefault="002978CD" w:rsidP="0074233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B179B6">
          <w:fldChar w:fldCharType="begin"/>
        </w:r>
        <w:r w:rsidR="00B179B6">
          <w:instrText xml:space="preserve"> NUMPAGES </w:instrText>
        </w:r>
        <w:r w:rsidR="00B179B6">
          <w:fldChar w:fldCharType="separate"/>
        </w:r>
        <w:r>
          <w:t>12</w:t>
        </w:r>
        <w:r w:rsidR="00B179B6">
          <w:fldChar w:fldCharType="end"/>
        </w:r>
      </w:p>
    </w:sdtContent>
  </w:sdt>
  <w:p w14:paraId="49D1A32E" w14:textId="77777777" w:rsidR="002978CD" w:rsidRDefault="002978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62A83" w14:textId="77777777" w:rsidR="00B179B6" w:rsidRDefault="00B179B6" w:rsidP="00667084">
      <w:pPr>
        <w:spacing w:after="0" w:line="240" w:lineRule="auto"/>
      </w:pPr>
      <w:r>
        <w:separator/>
      </w:r>
    </w:p>
  </w:footnote>
  <w:footnote w:type="continuationSeparator" w:id="0">
    <w:p w14:paraId="06BFED83" w14:textId="77777777" w:rsidR="00B179B6" w:rsidRDefault="00B179B6" w:rsidP="00667084">
      <w:pPr>
        <w:spacing w:after="0" w:line="240" w:lineRule="auto"/>
      </w:pPr>
      <w:r>
        <w:continuationSeparator/>
      </w:r>
    </w:p>
  </w:footnote>
  <w:footnote w:type="continuationNotice" w:id="1">
    <w:p w14:paraId="16359B68" w14:textId="77777777" w:rsidR="00B179B6" w:rsidRDefault="00B179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1E1D6" w14:textId="79EE102C" w:rsidR="002978CD" w:rsidRDefault="00E363EF" w:rsidP="00E363EF">
    <w:pPr>
      <w:pStyle w:val="Zhlav"/>
    </w:pPr>
    <w:r>
      <w:rPr>
        <w:noProof/>
        <w:color w:val="000000"/>
      </w:rPr>
      <w:drawing>
        <wp:inline distT="0" distB="0" distL="0" distR="0" wp14:anchorId="3CEF64D1" wp14:editId="46FB7114">
          <wp:extent cx="5311140" cy="607690"/>
          <wp:effectExtent l="0" t="0" r="3810" b="2540"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 cb cel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1140" cy="607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1E2B9A" w14:textId="237BA570" w:rsidR="00E363EF" w:rsidRDefault="00E363EF" w:rsidP="00E363EF">
    <w:pPr>
      <w:pStyle w:val="Zhlav"/>
    </w:pPr>
  </w:p>
  <w:tbl>
    <w:tblPr>
      <w:tblStyle w:val="Mkatabulky"/>
      <w:tblW w:w="7371" w:type="dxa"/>
      <w:tblInd w:w="-5" w:type="dxa"/>
      <w:tblLook w:val="04A0" w:firstRow="1" w:lastRow="0" w:firstColumn="1" w:lastColumn="0" w:noHBand="0" w:noVBand="1"/>
    </w:tblPr>
    <w:tblGrid>
      <w:gridCol w:w="7371"/>
    </w:tblGrid>
    <w:tr w:rsidR="00BF6A41" w:rsidRPr="008352E0" w14:paraId="372AE34E" w14:textId="77777777" w:rsidTr="00BF6A41">
      <w:trPr>
        <w:cantSplit/>
      </w:trPr>
      <w:tc>
        <w:tcPr>
          <w:tcW w:w="7371" w:type="dxa"/>
          <w:shd w:val="clear" w:color="auto" w:fill="D9D9D9" w:themeFill="background1" w:themeFillShade="D9"/>
        </w:tcPr>
        <w:p w14:paraId="282BE632" w14:textId="77777777" w:rsidR="00BF6A41" w:rsidRPr="008352E0" w:rsidRDefault="00BF6A41" w:rsidP="00E363EF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POŽADAVKY OBJEDNATELE</w:t>
          </w:r>
        </w:p>
      </w:tc>
    </w:tr>
  </w:tbl>
  <w:p w14:paraId="035F0AB2" w14:textId="77777777" w:rsidR="00E363EF" w:rsidRDefault="00E363EF" w:rsidP="00E363EF">
    <w:pPr>
      <w:pStyle w:val="Zhlav"/>
    </w:pPr>
  </w:p>
  <w:p w14:paraId="7029FC98" w14:textId="77777777" w:rsidR="00E363EF" w:rsidRDefault="00E363EF" w:rsidP="00E363EF">
    <w:pPr>
      <w:pStyle w:val="Zhlav"/>
    </w:pPr>
    <w:r>
      <w:rPr>
        <w:noProof/>
        <w:sz w:val="18"/>
        <w:lang w:eastAsia="cs-CZ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5CC3A53" wp14:editId="56E6333B">
              <wp:simplePos x="0" y="0"/>
              <wp:positionH relativeFrom="column">
                <wp:posOffset>362949</wp:posOffset>
              </wp:positionH>
              <wp:positionV relativeFrom="paragraph">
                <wp:posOffset>-596265</wp:posOffset>
              </wp:positionV>
              <wp:extent cx="5740128" cy="281305"/>
              <wp:effectExtent l="0" t="0" r="13335" b="4445"/>
              <wp:wrapNone/>
              <wp:docPr id="7" name="Textové po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0128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3B91B9" w14:textId="77777777" w:rsidR="00E363EF" w:rsidRPr="003D5EBF" w:rsidRDefault="00E363EF" w:rsidP="00E363EF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CC3A53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26" type="#_x0000_t202" style="position:absolute;margin-left:28.6pt;margin-top:-46.95pt;width:452pt;height:22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" filled="f" stroked="f">
              <v:stroke dashstyle="1 1"/>
              <v:textbox inset="0,1mm,0,0">
                <w:txbxContent>
                  <w:p w14:paraId="183B91B9" w14:textId="77777777" w:rsidR="00E363EF" w:rsidRPr="003D5EBF" w:rsidRDefault="00E363EF" w:rsidP="00E363EF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9868224" w14:textId="77777777" w:rsidR="00E363EF" w:rsidRPr="00E363EF" w:rsidRDefault="00E363EF" w:rsidP="00E363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72780" w14:textId="77777777" w:rsidR="002978CD" w:rsidRDefault="002978CD" w:rsidP="0074233D">
    <w:pPr>
      <w:pStyle w:val="Zhlav"/>
    </w:pPr>
    <w:r>
      <w:rPr>
        <w:noProof/>
        <w:sz w:val="18"/>
        <w:lang w:eastAsia="cs-CZ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AD30242" wp14:editId="0C0A96FD">
              <wp:simplePos x="0" y="0"/>
              <wp:positionH relativeFrom="column">
                <wp:posOffset>2329278</wp:posOffset>
              </wp:positionH>
              <wp:positionV relativeFrom="paragraph">
                <wp:posOffset>-309245</wp:posOffset>
              </wp:positionV>
              <wp:extent cx="4172585" cy="281305"/>
              <wp:effectExtent l="0" t="0" r="0" b="4445"/>
              <wp:wrapSquare wrapText="bothSides"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258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DD50B5" w14:textId="11F17AA6" w:rsidR="002978CD" w:rsidRPr="003D5EBF" w:rsidRDefault="002978CD" w:rsidP="0074233D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D3024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style="position:absolute;margin-left:183.4pt;margin-top:-24.35pt;width:328.55pt;height:22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" filled="f" stroked="f">
              <v:stroke dashstyle="1 1"/>
              <v:textbox inset="0,1mm,0,0">
                <w:txbxContent>
                  <w:p w14:paraId="33DD50B5" w14:textId="11F17AA6" w:rsidR="002978CD" w:rsidRPr="003D5EBF" w:rsidRDefault="002978CD" w:rsidP="0074233D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4F28E0" wp14:editId="30DFDF5C">
              <wp:simplePos x="0" y="0"/>
              <wp:positionH relativeFrom="margin">
                <wp:posOffset>-8255</wp:posOffset>
              </wp:positionH>
              <wp:positionV relativeFrom="paragraph">
                <wp:posOffset>-281940</wp:posOffset>
              </wp:positionV>
              <wp:extent cx="5753100" cy="546100"/>
              <wp:effectExtent l="0" t="0" r="0" b="635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3100" cy="5461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7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564AB2" w14:textId="77777777" w:rsidR="002978CD" w:rsidRPr="00097AA2" w:rsidRDefault="002978CD" w:rsidP="0074233D">
                          <w:pPr>
                            <w:ind w:left="709" w:firstLine="709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B0F0"/>
                              <w:sz w:val="24"/>
                            </w:rPr>
                            <w:t>Domov se zvláštním režimem Rohatec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180000" rIns="90000" bIns="72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4F28E0" id="Obdélník 5" o:spid="_x0000_s1028" style="position:absolute;margin-left:-.65pt;margin-top:-22.2pt;width:453pt;height:4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" fillcolor="#d8d8d8 [2732]" stroked="f" strokeweight="1pt">
              <v:fill opacity="46003f"/>
              <v:textbox inset=",5mm,2.5mm,2mm">
                <w:txbxContent>
                  <w:p w14:paraId="33564AB2" w14:textId="77777777" w:rsidR="002978CD" w:rsidRPr="00097AA2" w:rsidRDefault="002978CD" w:rsidP="0074233D">
                    <w:pPr>
                      <w:ind w:left="709" w:firstLine="70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B0F0"/>
                        <w:sz w:val="24"/>
                      </w:rPr>
                      <w:t>Domov se zvláštním režimem Rohatec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4384" behindDoc="1" locked="0" layoutInCell="1" allowOverlap="1" wp14:anchorId="178898ED" wp14:editId="6E5F8107">
          <wp:simplePos x="0" y="0"/>
          <wp:positionH relativeFrom="margin">
            <wp:posOffset>106045</wp:posOffset>
          </wp:positionH>
          <wp:positionV relativeFrom="paragraph">
            <wp:posOffset>-144780</wp:posOffset>
          </wp:positionV>
          <wp:extent cx="723900" cy="285750"/>
          <wp:effectExtent l="0" t="0" r="0" b="0"/>
          <wp:wrapTight wrapText="bothSides">
            <wp:wrapPolygon edited="0">
              <wp:start x="0" y="0"/>
              <wp:lineTo x="0" y="20160"/>
              <wp:lineTo x="21032" y="20160"/>
              <wp:lineTo x="21032" y="1440"/>
              <wp:lineTo x="15347" y="0"/>
              <wp:lineTo x="0" y="0"/>
            </wp:wrapPolygon>
          </wp:wrapTight>
          <wp:docPr id="6" name="Obrázek 6" descr="A:\ADG\Loga\Logo Invin\logo_Invin_transparentni poza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:\ADG\Loga\Logo Invin\logo_Invin_transparentni pozad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8C1D9B" w14:textId="77777777" w:rsidR="002978CD" w:rsidRDefault="002978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EBFF4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71F33A2"/>
    <w:multiLevelType w:val="hybridMultilevel"/>
    <w:tmpl w:val="3062A71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FA6E77E">
      <w:numFmt w:val="bullet"/>
      <w:lvlText w:val="•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A527745"/>
    <w:multiLevelType w:val="multilevel"/>
    <w:tmpl w:val="14F68D2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color w:val="auto"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25E91CA2"/>
    <w:multiLevelType w:val="hybridMultilevel"/>
    <w:tmpl w:val="499C7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1190A"/>
    <w:multiLevelType w:val="hybridMultilevel"/>
    <w:tmpl w:val="88B4D3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A2ACE"/>
    <w:multiLevelType w:val="hybridMultilevel"/>
    <w:tmpl w:val="D4708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14FEA"/>
    <w:multiLevelType w:val="hybridMultilevel"/>
    <w:tmpl w:val="07FA4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31387"/>
    <w:multiLevelType w:val="hybridMultilevel"/>
    <w:tmpl w:val="87983EB4"/>
    <w:lvl w:ilvl="0" w:tplc="B3321518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42B929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548E159F"/>
    <w:multiLevelType w:val="hybridMultilevel"/>
    <w:tmpl w:val="71542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628E0"/>
    <w:multiLevelType w:val="hybridMultilevel"/>
    <w:tmpl w:val="AA9A5D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544102"/>
    <w:multiLevelType w:val="hybridMultilevel"/>
    <w:tmpl w:val="60BA1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D72283"/>
    <w:multiLevelType w:val="hybridMultilevel"/>
    <w:tmpl w:val="6A8E6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E476F3"/>
    <w:multiLevelType w:val="hybridMultilevel"/>
    <w:tmpl w:val="18BA1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B0338"/>
    <w:multiLevelType w:val="hybridMultilevel"/>
    <w:tmpl w:val="6464B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660ACE"/>
    <w:multiLevelType w:val="hybridMultilevel"/>
    <w:tmpl w:val="65BC4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7F1115"/>
    <w:multiLevelType w:val="hybridMultilevel"/>
    <w:tmpl w:val="F77C0C0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5A80314"/>
    <w:multiLevelType w:val="hybridMultilevel"/>
    <w:tmpl w:val="6F58F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87DF6"/>
    <w:multiLevelType w:val="hybridMultilevel"/>
    <w:tmpl w:val="1E8AE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7"/>
  </w:num>
  <w:num w:numId="6">
    <w:abstractNumId w:val="16"/>
  </w:num>
  <w:num w:numId="7">
    <w:abstractNumId w:val="17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11"/>
  </w:num>
  <w:num w:numId="13">
    <w:abstractNumId w:val="12"/>
  </w:num>
  <w:num w:numId="14">
    <w:abstractNumId w:val="5"/>
  </w:num>
  <w:num w:numId="15">
    <w:abstractNumId w:val="9"/>
  </w:num>
  <w:num w:numId="16">
    <w:abstractNumId w:val="14"/>
  </w:num>
  <w:num w:numId="17">
    <w:abstractNumId w:val="13"/>
  </w:num>
  <w:num w:numId="18">
    <w:abstractNumId w:val="18"/>
  </w:num>
  <w:num w:numId="19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endula Poslední">
    <w15:presenceInfo w15:providerId="AD" w15:userId="S-1-5-21-2412360749-4221150285-2409950143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853"/>
    <w:rsid w:val="000103CE"/>
    <w:rsid w:val="00024A07"/>
    <w:rsid w:val="00037F9B"/>
    <w:rsid w:val="000413E8"/>
    <w:rsid w:val="00045EB6"/>
    <w:rsid w:val="00050148"/>
    <w:rsid w:val="0005370E"/>
    <w:rsid w:val="00057F5E"/>
    <w:rsid w:val="0008698E"/>
    <w:rsid w:val="00091592"/>
    <w:rsid w:val="000971BA"/>
    <w:rsid w:val="000974AF"/>
    <w:rsid w:val="000A48C0"/>
    <w:rsid w:val="000B2FAB"/>
    <w:rsid w:val="000B6E45"/>
    <w:rsid w:val="000C029D"/>
    <w:rsid w:val="000E2C42"/>
    <w:rsid w:val="000E339B"/>
    <w:rsid w:val="000F5E29"/>
    <w:rsid w:val="000F5F25"/>
    <w:rsid w:val="000F7BBD"/>
    <w:rsid w:val="001065C4"/>
    <w:rsid w:val="001220B8"/>
    <w:rsid w:val="00125843"/>
    <w:rsid w:val="001348CE"/>
    <w:rsid w:val="00134D63"/>
    <w:rsid w:val="00141606"/>
    <w:rsid w:val="00150618"/>
    <w:rsid w:val="001516F6"/>
    <w:rsid w:val="0015330D"/>
    <w:rsid w:val="001677D3"/>
    <w:rsid w:val="00174C52"/>
    <w:rsid w:val="00175B7E"/>
    <w:rsid w:val="00175E5E"/>
    <w:rsid w:val="001811D8"/>
    <w:rsid w:val="00186B99"/>
    <w:rsid w:val="00187690"/>
    <w:rsid w:val="00187F0A"/>
    <w:rsid w:val="00190B73"/>
    <w:rsid w:val="00193583"/>
    <w:rsid w:val="001956D4"/>
    <w:rsid w:val="001967CE"/>
    <w:rsid w:val="00197C8D"/>
    <w:rsid w:val="001A767D"/>
    <w:rsid w:val="001B3D62"/>
    <w:rsid w:val="001C0011"/>
    <w:rsid w:val="001C27C3"/>
    <w:rsid w:val="001C4766"/>
    <w:rsid w:val="001C4DB7"/>
    <w:rsid w:val="001E3D0A"/>
    <w:rsid w:val="001E7205"/>
    <w:rsid w:val="001F15C6"/>
    <w:rsid w:val="00200DFB"/>
    <w:rsid w:val="002023DE"/>
    <w:rsid w:val="00205ABD"/>
    <w:rsid w:val="00222DD2"/>
    <w:rsid w:val="00222E1D"/>
    <w:rsid w:val="00225245"/>
    <w:rsid w:val="00226985"/>
    <w:rsid w:val="0023652F"/>
    <w:rsid w:val="00244CE7"/>
    <w:rsid w:val="002452B2"/>
    <w:rsid w:val="00246A4C"/>
    <w:rsid w:val="00250ACB"/>
    <w:rsid w:val="00255813"/>
    <w:rsid w:val="002562C0"/>
    <w:rsid w:val="00263152"/>
    <w:rsid w:val="00264B06"/>
    <w:rsid w:val="002954C8"/>
    <w:rsid w:val="002978CD"/>
    <w:rsid w:val="00297C60"/>
    <w:rsid w:val="002A3D7F"/>
    <w:rsid w:val="002B30B1"/>
    <w:rsid w:val="002B4BFC"/>
    <w:rsid w:val="002B66D1"/>
    <w:rsid w:val="002C6430"/>
    <w:rsid w:val="002C74F4"/>
    <w:rsid w:val="002D6886"/>
    <w:rsid w:val="002E0BD4"/>
    <w:rsid w:val="002E33F4"/>
    <w:rsid w:val="002E39D5"/>
    <w:rsid w:val="002E48BF"/>
    <w:rsid w:val="002E6AE1"/>
    <w:rsid w:val="002F3E34"/>
    <w:rsid w:val="002F5728"/>
    <w:rsid w:val="002F6817"/>
    <w:rsid w:val="00303B31"/>
    <w:rsid w:val="00304AFC"/>
    <w:rsid w:val="0030618D"/>
    <w:rsid w:val="00307EBA"/>
    <w:rsid w:val="00310D4E"/>
    <w:rsid w:val="0031536E"/>
    <w:rsid w:val="00324918"/>
    <w:rsid w:val="00332678"/>
    <w:rsid w:val="003333A3"/>
    <w:rsid w:val="00335871"/>
    <w:rsid w:val="00342D22"/>
    <w:rsid w:val="00344144"/>
    <w:rsid w:val="00344A9D"/>
    <w:rsid w:val="0035180A"/>
    <w:rsid w:val="00354847"/>
    <w:rsid w:val="00365ECD"/>
    <w:rsid w:val="003815B4"/>
    <w:rsid w:val="0039323E"/>
    <w:rsid w:val="003937ED"/>
    <w:rsid w:val="003A2A6D"/>
    <w:rsid w:val="003B23D5"/>
    <w:rsid w:val="003B30E8"/>
    <w:rsid w:val="003B3795"/>
    <w:rsid w:val="003B5895"/>
    <w:rsid w:val="003B729E"/>
    <w:rsid w:val="003C0D56"/>
    <w:rsid w:val="003D5EBF"/>
    <w:rsid w:val="003E5221"/>
    <w:rsid w:val="003F2DE3"/>
    <w:rsid w:val="003F484F"/>
    <w:rsid w:val="0040129E"/>
    <w:rsid w:val="00402FD6"/>
    <w:rsid w:val="0040691C"/>
    <w:rsid w:val="004148B7"/>
    <w:rsid w:val="00423120"/>
    <w:rsid w:val="004255E0"/>
    <w:rsid w:val="0042594D"/>
    <w:rsid w:val="004316E3"/>
    <w:rsid w:val="004352E0"/>
    <w:rsid w:val="00441A2A"/>
    <w:rsid w:val="00442A46"/>
    <w:rsid w:val="00447212"/>
    <w:rsid w:val="00447FE7"/>
    <w:rsid w:val="00450BAE"/>
    <w:rsid w:val="00463945"/>
    <w:rsid w:val="00466361"/>
    <w:rsid w:val="00467E18"/>
    <w:rsid w:val="00472119"/>
    <w:rsid w:val="00474557"/>
    <w:rsid w:val="00484BD7"/>
    <w:rsid w:val="004A09C4"/>
    <w:rsid w:val="004A3F47"/>
    <w:rsid w:val="004C1ACD"/>
    <w:rsid w:val="004D0B61"/>
    <w:rsid w:val="004D14C2"/>
    <w:rsid w:val="004E0411"/>
    <w:rsid w:val="004F18DE"/>
    <w:rsid w:val="004F2149"/>
    <w:rsid w:val="0050295D"/>
    <w:rsid w:val="005124EB"/>
    <w:rsid w:val="0051620D"/>
    <w:rsid w:val="00523936"/>
    <w:rsid w:val="0052480C"/>
    <w:rsid w:val="00525907"/>
    <w:rsid w:val="0053088A"/>
    <w:rsid w:val="00532B76"/>
    <w:rsid w:val="0053459E"/>
    <w:rsid w:val="00540FC9"/>
    <w:rsid w:val="00550941"/>
    <w:rsid w:val="005524C8"/>
    <w:rsid w:val="005531FB"/>
    <w:rsid w:val="0055366A"/>
    <w:rsid w:val="00564497"/>
    <w:rsid w:val="00570C5C"/>
    <w:rsid w:val="00571341"/>
    <w:rsid w:val="00571B50"/>
    <w:rsid w:val="005774C0"/>
    <w:rsid w:val="005809EF"/>
    <w:rsid w:val="00590B0B"/>
    <w:rsid w:val="005927B8"/>
    <w:rsid w:val="005A2C0F"/>
    <w:rsid w:val="005A3461"/>
    <w:rsid w:val="005A69C2"/>
    <w:rsid w:val="005B661C"/>
    <w:rsid w:val="005C4CF0"/>
    <w:rsid w:val="005D2D89"/>
    <w:rsid w:val="005F44F8"/>
    <w:rsid w:val="00603167"/>
    <w:rsid w:val="00610DC7"/>
    <w:rsid w:val="00612CDF"/>
    <w:rsid w:val="00620A73"/>
    <w:rsid w:val="006211F1"/>
    <w:rsid w:val="00621AB4"/>
    <w:rsid w:val="00634DDB"/>
    <w:rsid w:val="00634DF6"/>
    <w:rsid w:val="00636A30"/>
    <w:rsid w:val="00652C70"/>
    <w:rsid w:val="00653B75"/>
    <w:rsid w:val="00654BF2"/>
    <w:rsid w:val="00662F7F"/>
    <w:rsid w:val="00667084"/>
    <w:rsid w:val="00670F52"/>
    <w:rsid w:val="00671CE4"/>
    <w:rsid w:val="00672501"/>
    <w:rsid w:val="00674787"/>
    <w:rsid w:val="006804A2"/>
    <w:rsid w:val="00681F3A"/>
    <w:rsid w:val="0069512C"/>
    <w:rsid w:val="006A27C5"/>
    <w:rsid w:val="006A56E2"/>
    <w:rsid w:val="006A6159"/>
    <w:rsid w:val="006A79AA"/>
    <w:rsid w:val="006B0FE0"/>
    <w:rsid w:val="006B5C45"/>
    <w:rsid w:val="006B6B8E"/>
    <w:rsid w:val="006C04E4"/>
    <w:rsid w:val="006C2984"/>
    <w:rsid w:val="006C66D7"/>
    <w:rsid w:val="006D0385"/>
    <w:rsid w:val="006D4A8A"/>
    <w:rsid w:val="006E3DC1"/>
    <w:rsid w:val="006F12CC"/>
    <w:rsid w:val="006F2B55"/>
    <w:rsid w:val="006F319C"/>
    <w:rsid w:val="006F76E6"/>
    <w:rsid w:val="00702D42"/>
    <w:rsid w:val="00704472"/>
    <w:rsid w:val="00705D41"/>
    <w:rsid w:val="00707A9B"/>
    <w:rsid w:val="00712509"/>
    <w:rsid w:val="0071765A"/>
    <w:rsid w:val="007238E2"/>
    <w:rsid w:val="00725613"/>
    <w:rsid w:val="00732347"/>
    <w:rsid w:val="00732B79"/>
    <w:rsid w:val="0074233D"/>
    <w:rsid w:val="007451B6"/>
    <w:rsid w:val="0075144C"/>
    <w:rsid w:val="00752FED"/>
    <w:rsid w:val="00753CAB"/>
    <w:rsid w:val="0076694C"/>
    <w:rsid w:val="00771CA9"/>
    <w:rsid w:val="00781C47"/>
    <w:rsid w:val="00785FD4"/>
    <w:rsid w:val="0079152A"/>
    <w:rsid w:val="00791ECB"/>
    <w:rsid w:val="0079736E"/>
    <w:rsid w:val="007A5B57"/>
    <w:rsid w:val="007B4816"/>
    <w:rsid w:val="007B4E90"/>
    <w:rsid w:val="007B7A58"/>
    <w:rsid w:val="007C445A"/>
    <w:rsid w:val="007C6E8E"/>
    <w:rsid w:val="007E6108"/>
    <w:rsid w:val="007F1C62"/>
    <w:rsid w:val="007F5FE0"/>
    <w:rsid w:val="00800238"/>
    <w:rsid w:val="00806345"/>
    <w:rsid w:val="0082467C"/>
    <w:rsid w:val="00824C31"/>
    <w:rsid w:val="00826701"/>
    <w:rsid w:val="00826C4E"/>
    <w:rsid w:val="008338B4"/>
    <w:rsid w:val="008515C3"/>
    <w:rsid w:val="00862FF3"/>
    <w:rsid w:val="00871793"/>
    <w:rsid w:val="008826B3"/>
    <w:rsid w:val="00882D60"/>
    <w:rsid w:val="00886510"/>
    <w:rsid w:val="00893779"/>
    <w:rsid w:val="008A13A6"/>
    <w:rsid w:val="008A3C5C"/>
    <w:rsid w:val="008A43F8"/>
    <w:rsid w:val="008B2849"/>
    <w:rsid w:val="008B63E3"/>
    <w:rsid w:val="008B73F5"/>
    <w:rsid w:val="008D50C3"/>
    <w:rsid w:val="008E3668"/>
    <w:rsid w:val="008E5AFB"/>
    <w:rsid w:val="008E6552"/>
    <w:rsid w:val="00902924"/>
    <w:rsid w:val="0090765B"/>
    <w:rsid w:val="009166D2"/>
    <w:rsid w:val="009239B2"/>
    <w:rsid w:val="00923F70"/>
    <w:rsid w:val="009260C9"/>
    <w:rsid w:val="00934FA8"/>
    <w:rsid w:val="00942A72"/>
    <w:rsid w:val="00951DBB"/>
    <w:rsid w:val="00952C63"/>
    <w:rsid w:val="00961AAC"/>
    <w:rsid w:val="009645DB"/>
    <w:rsid w:val="009671DB"/>
    <w:rsid w:val="00977027"/>
    <w:rsid w:val="00997AD5"/>
    <w:rsid w:val="009A6157"/>
    <w:rsid w:val="009A763E"/>
    <w:rsid w:val="009B4208"/>
    <w:rsid w:val="009B7CB5"/>
    <w:rsid w:val="009C52C8"/>
    <w:rsid w:val="009C72C8"/>
    <w:rsid w:val="009D0DBC"/>
    <w:rsid w:val="009D15A6"/>
    <w:rsid w:val="009D1881"/>
    <w:rsid w:val="009D51B1"/>
    <w:rsid w:val="009E2515"/>
    <w:rsid w:val="009E2CD1"/>
    <w:rsid w:val="009F3536"/>
    <w:rsid w:val="00A11719"/>
    <w:rsid w:val="00A15E69"/>
    <w:rsid w:val="00A22830"/>
    <w:rsid w:val="00A260C7"/>
    <w:rsid w:val="00A271CF"/>
    <w:rsid w:val="00A30578"/>
    <w:rsid w:val="00A32CCB"/>
    <w:rsid w:val="00A4000B"/>
    <w:rsid w:val="00A523FD"/>
    <w:rsid w:val="00A7339B"/>
    <w:rsid w:val="00A75569"/>
    <w:rsid w:val="00A80CE5"/>
    <w:rsid w:val="00A81D11"/>
    <w:rsid w:val="00A94BF1"/>
    <w:rsid w:val="00A94CEF"/>
    <w:rsid w:val="00AA179C"/>
    <w:rsid w:val="00AA1F9C"/>
    <w:rsid w:val="00AA4164"/>
    <w:rsid w:val="00AB51E9"/>
    <w:rsid w:val="00AB6CAB"/>
    <w:rsid w:val="00AC638D"/>
    <w:rsid w:val="00AD1B70"/>
    <w:rsid w:val="00AD7F1B"/>
    <w:rsid w:val="00AE1C64"/>
    <w:rsid w:val="00AE4934"/>
    <w:rsid w:val="00AE50E5"/>
    <w:rsid w:val="00AE74CB"/>
    <w:rsid w:val="00AF54B3"/>
    <w:rsid w:val="00B0346F"/>
    <w:rsid w:val="00B071AA"/>
    <w:rsid w:val="00B13D1A"/>
    <w:rsid w:val="00B179B6"/>
    <w:rsid w:val="00B203C9"/>
    <w:rsid w:val="00B2159C"/>
    <w:rsid w:val="00B23C57"/>
    <w:rsid w:val="00B23CD2"/>
    <w:rsid w:val="00B33D70"/>
    <w:rsid w:val="00B368A4"/>
    <w:rsid w:val="00B3729D"/>
    <w:rsid w:val="00B50DB0"/>
    <w:rsid w:val="00B51853"/>
    <w:rsid w:val="00B53C43"/>
    <w:rsid w:val="00B75760"/>
    <w:rsid w:val="00B83373"/>
    <w:rsid w:val="00B86809"/>
    <w:rsid w:val="00B91660"/>
    <w:rsid w:val="00B94F58"/>
    <w:rsid w:val="00BA18F8"/>
    <w:rsid w:val="00BA2E85"/>
    <w:rsid w:val="00BA4592"/>
    <w:rsid w:val="00BB130E"/>
    <w:rsid w:val="00BC0AE3"/>
    <w:rsid w:val="00BC30B2"/>
    <w:rsid w:val="00BC3FB9"/>
    <w:rsid w:val="00BD3BE9"/>
    <w:rsid w:val="00BD4277"/>
    <w:rsid w:val="00BD56AE"/>
    <w:rsid w:val="00BD7750"/>
    <w:rsid w:val="00BD7C51"/>
    <w:rsid w:val="00BE08D3"/>
    <w:rsid w:val="00BE2468"/>
    <w:rsid w:val="00BE6DA0"/>
    <w:rsid w:val="00BF0FB8"/>
    <w:rsid w:val="00BF24E2"/>
    <w:rsid w:val="00BF4F8A"/>
    <w:rsid w:val="00BF6A41"/>
    <w:rsid w:val="00C05E40"/>
    <w:rsid w:val="00C15AB1"/>
    <w:rsid w:val="00C16BD8"/>
    <w:rsid w:val="00C21C8F"/>
    <w:rsid w:val="00C24D14"/>
    <w:rsid w:val="00C313D6"/>
    <w:rsid w:val="00C3287B"/>
    <w:rsid w:val="00C4663C"/>
    <w:rsid w:val="00C569EB"/>
    <w:rsid w:val="00C6089C"/>
    <w:rsid w:val="00C63D8E"/>
    <w:rsid w:val="00C71699"/>
    <w:rsid w:val="00C75A8D"/>
    <w:rsid w:val="00C77F5A"/>
    <w:rsid w:val="00C9187C"/>
    <w:rsid w:val="00C97CCE"/>
    <w:rsid w:val="00CB58EE"/>
    <w:rsid w:val="00CC4DEC"/>
    <w:rsid w:val="00CE597B"/>
    <w:rsid w:val="00CE5FBF"/>
    <w:rsid w:val="00CE6182"/>
    <w:rsid w:val="00CE6D90"/>
    <w:rsid w:val="00CF1926"/>
    <w:rsid w:val="00CF5236"/>
    <w:rsid w:val="00D124EB"/>
    <w:rsid w:val="00D166FE"/>
    <w:rsid w:val="00D226D8"/>
    <w:rsid w:val="00D22968"/>
    <w:rsid w:val="00D22F1E"/>
    <w:rsid w:val="00D26463"/>
    <w:rsid w:val="00D30347"/>
    <w:rsid w:val="00D31C12"/>
    <w:rsid w:val="00D336F1"/>
    <w:rsid w:val="00D34737"/>
    <w:rsid w:val="00D412CD"/>
    <w:rsid w:val="00D426A4"/>
    <w:rsid w:val="00D45775"/>
    <w:rsid w:val="00D504F0"/>
    <w:rsid w:val="00D52501"/>
    <w:rsid w:val="00D534C9"/>
    <w:rsid w:val="00D57781"/>
    <w:rsid w:val="00D63D2D"/>
    <w:rsid w:val="00D641DA"/>
    <w:rsid w:val="00D673A4"/>
    <w:rsid w:val="00D75F1B"/>
    <w:rsid w:val="00D811E7"/>
    <w:rsid w:val="00D85897"/>
    <w:rsid w:val="00D87E4D"/>
    <w:rsid w:val="00D923E7"/>
    <w:rsid w:val="00D92A56"/>
    <w:rsid w:val="00D9474A"/>
    <w:rsid w:val="00DB06D5"/>
    <w:rsid w:val="00DB1C6A"/>
    <w:rsid w:val="00DB1DE7"/>
    <w:rsid w:val="00DC6B5E"/>
    <w:rsid w:val="00DD1E9A"/>
    <w:rsid w:val="00DD21FF"/>
    <w:rsid w:val="00DD7B44"/>
    <w:rsid w:val="00DE54AA"/>
    <w:rsid w:val="00DF2BD8"/>
    <w:rsid w:val="00E04391"/>
    <w:rsid w:val="00E1251C"/>
    <w:rsid w:val="00E1305F"/>
    <w:rsid w:val="00E144C7"/>
    <w:rsid w:val="00E145E4"/>
    <w:rsid w:val="00E14C1F"/>
    <w:rsid w:val="00E15AD7"/>
    <w:rsid w:val="00E2068D"/>
    <w:rsid w:val="00E25C87"/>
    <w:rsid w:val="00E278D9"/>
    <w:rsid w:val="00E31869"/>
    <w:rsid w:val="00E32D36"/>
    <w:rsid w:val="00E35302"/>
    <w:rsid w:val="00E363EF"/>
    <w:rsid w:val="00E50603"/>
    <w:rsid w:val="00E6109D"/>
    <w:rsid w:val="00E764CF"/>
    <w:rsid w:val="00E77610"/>
    <w:rsid w:val="00E77E32"/>
    <w:rsid w:val="00E8328D"/>
    <w:rsid w:val="00E8368E"/>
    <w:rsid w:val="00E90257"/>
    <w:rsid w:val="00E95B7D"/>
    <w:rsid w:val="00E968A5"/>
    <w:rsid w:val="00EA058B"/>
    <w:rsid w:val="00EA16FC"/>
    <w:rsid w:val="00EA1AE7"/>
    <w:rsid w:val="00EB5AA1"/>
    <w:rsid w:val="00EC6182"/>
    <w:rsid w:val="00EC70D7"/>
    <w:rsid w:val="00ED776C"/>
    <w:rsid w:val="00EE0A6C"/>
    <w:rsid w:val="00EF1B9F"/>
    <w:rsid w:val="00F07C51"/>
    <w:rsid w:val="00F1076C"/>
    <w:rsid w:val="00F1177F"/>
    <w:rsid w:val="00F11E98"/>
    <w:rsid w:val="00F124CF"/>
    <w:rsid w:val="00F12901"/>
    <w:rsid w:val="00F138C2"/>
    <w:rsid w:val="00F13BB7"/>
    <w:rsid w:val="00F13FA7"/>
    <w:rsid w:val="00F167AD"/>
    <w:rsid w:val="00F22F8E"/>
    <w:rsid w:val="00F25B3D"/>
    <w:rsid w:val="00F30EA7"/>
    <w:rsid w:val="00F331F0"/>
    <w:rsid w:val="00F363A8"/>
    <w:rsid w:val="00F37AF2"/>
    <w:rsid w:val="00F43909"/>
    <w:rsid w:val="00F53260"/>
    <w:rsid w:val="00F5396B"/>
    <w:rsid w:val="00F53A34"/>
    <w:rsid w:val="00F60DAC"/>
    <w:rsid w:val="00F73846"/>
    <w:rsid w:val="00F77DDF"/>
    <w:rsid w:val="00F82A7C"/>
    <w:rsid w:val="00F8548B"/>
    <w:rsid w:val="00F87FB0"/>
    <w:rsid w:val="00FA20E0"/>
    <w:rsid w:val="00FA43C9"/>
    <w:rsid w:val="00FA493A"/>
    <w:rsid w:val="00FB207D"/>
    <w:rsid w:val="00FB3293"/>
    <w:rsid w:val="00FB58D5"/>
    <w:rsid w:val="00FC0CED"/>
    <w:rsid w:val="00FC10AC"/>
    <w:rsid w:val="00FE72E8"/>
    <w:rsid w:val="00FE7EFC"/>
    <w:rsid w:val="00FF0695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01434"/>
  <w15:chartTrackingRefBased/>
  <w15:docId w15:val="{1587CAEA-38C6-4F32-BDCA-A64778B9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C0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26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667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67084"/>
  </w:style>
  <w:style w:type="paragraph" w:styleId="Zpat">
    <w:name w:val="footer"/>
    <w:basedOn w:val="Normln"/>
    <w:link w:val="ZpatChar"/>
    <w:uiPriority w:val="99"/>
    <w:unhideWhenUsed/>
    <w:rsid w:val="00667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7084"/>
  </w:style>
  <w:style w:type="character" w:styleId="Siln">
    <w:name w:val="Strong"/>
    <w:basedOn w:val="Standardnpsmoodstavce"/>
    <w:uiPriority w:val="22"/>
    <w:qFormat/>
    <w:rsid w:val="009A763E"/>
    <w:rPr>
      <w:b/>
      <w:bCs/>
    </w:rPr>
  </w:style>
  <w:style w:type="character" w:customStyle="1" w:styleId="h1a">
    <w:name w:val="h1a"/>
    <w:basedOn w:val="Standardnpsmoodstavce"/>
    <w:rsid w:val="009A763E"/>
  </w:style>
  <w:style w:type="table" w:styleId="Mkatabulky">
    <w:name w:val="Table Grid"/>
    <w:basedOn w:val="Normlntabulka"/>
    <w:uiPriority w:val="39"/>
    <w:rsid w:val="00530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8368E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BC0AE3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C0A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BC0AE3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15E69"/>
    <w:pPr>
      <w:tabs>
        <w:tab w:val="left" w:pos="440"/>
        <w:tab w:val="right" w:leader="dot" w:pos="10456"/>
      </w:tabs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C0AE3"/>
    <w:pPr>
      <w:tabs>
        <w:tab w:val="left" w:pos="880"/>
        <w:tab w:val="right" w:leader="dot" w:pos="10456"/>
      </w:tabs>
      <w:spacing w:after="0" w:line="240" w:lineRule="auto"/>
      <w:ind w:left="221"/>
    </w:pPr>
    <w:rPr>
      <w:rFonts w:eastAsia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D14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D14C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14C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14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14C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7FB0"/>
    <w:rPr>
      <w:rFonts w:ascii="Segoe UI" w:hAnsi="Segoe UI" w:cs="Segoe UI"/>
      <w:sz w:val="18"/>
      <w:szCs w:val="18"/>
    </w:rPr>
  </w:style>
  <w:style w:type="paragraph" w:customStyle="1" w:styleId="Normlnpsmo">
    <w:name w:val="Normální písmo"/>
    <w:basedOn w:val="Normln"/>
    <w:link w:val="NormlnpsmoChar"/>
    <w:qFormat/>
    <w:rsid w:val="00886510"/>
    <w:pPr>
      <w:adjustRightInd w:val="0"/>
      <w:spacing w:before="120" w:after="120" w:line="240" w:lineRule="auto"/>
      <w:jc w:val="both"/>
      <w:textAlignment w:val="baseline"/>
    </w:pPr>
    <w:rPr>
      <w:rFonts w:cs="Arial"/>
      <w:lang w:eastAsia="cs-CZ"/>
    </w:rPr>
  </w:style>
  <w:style w:type="character" w:customStyle="1" w:styleId="NormlnpsmoChar">
    <w:name w:val="Normální písmo Char"/>
    <w:basedOn w:val="Standardnpsmoodstavce"/>
    <w:link w:val="Normlnpsmo"/>
    <w:rsid w:val="00886510"/>
    <w:rPr>
      <w:rFonts w:cs="Arial"/>
      <w:lang w:eastAsia="cs-CZ"/>
    </w:rPr>
  </w:style>
  <w:style w:type="paragraph" w:styleId="Odstavecseseznamem">
    <w:name w:val="List Paragraph"/>
    <w:basedOn w:val="Normln"/>
    <w:uiPriority w:val="34"/>
    <w:qFormat/>
    <w:rsid w:val="00F1177F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F24E2"/>
    <w:rPr>
      <w:color w:val="605E5C"/>
      <w:shd w:val="clear" w:color="auto" w:fill="E1DFDD"/>
    </w:rPr>
  </w:style>
  <w:style w:type="paragraph" w:customStyle="1" w:styleId="NormlnIMP0">
    <w:name w:val="Normální_IMP~0"/>
    <w:basedOn w:val="Normln"/>
    <w:rsid w:val="002F5728"/>
    <w:pPr>
      <w:suppressAutoHyphens/>
      <w:overflowPunct w:val="0"/>
      <w:autoSpaceDE w:val="0"/>
      <w:autoSpaceDN w:val="0"/>
      <w:adjustRightInd w:val="0"/>
      <w:spacing w:after="0" w:line="189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A6B35AEBFB2E48B82CCDC347FF52FD" ma:contentTypeVersion="18" ma:contentTypeDescription="Vytvoří nový dokument" ma:contentTypeScope="" ma:versionID="3522c7da7edf5ff7dac8ff66425daa96">
  <xsd:schema xmlns:xsd="http://www.w3.org/2001/XMLSchema" xmlns:xs="http://www.w3.org/2001/XMLSchema" xmlns:p="http://schemas.microsoft.com/office/2006/metadata/properties" xmlns:ns2="342e3650-d87e-4d52-8252-518c7423d8ce" xmlns:ns3="de64e440-603d-40b8-82b9-f703190a455d" targetNamespace="http://schemas.microsoft.com/office/2006/metadata/properties" ma:root="true" ma:fieldsID="c3932c4a6ca79c173293c107ec66ef9c" ns2:_="" ns3:_="">
    <xsd:import namespace="342e3650-d87e-4d52-8252-518c7423d8ce"/>
    <xsd:import namespace="de64e440-603d-40b8-82b9-f703190a4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e3650-d87e-4d52-8252-518c7423d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5637cfa-748c-40fa-b1bd-fed2f2fa22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440-603d-40b8-82b9-f703190a45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Sloupec zachycení celé taxonomie" ma:hidden="true" ma:list="{0afbdd96-5bf9-457a-b5f2-f0d0832044d4}" ma:internalName="TaxCatchAll" ma:showField="CatchAllData" ma:web="de64e440-603d-40b8-82b9-f703190a45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440-603d-40b8-82b9-f703190a455d" xsi:nil="true"/>
    <lcf76f155ced4ddcb4097134ff3c332f xmlns="342e3650-d87e-4d52-8252-518c7423d8c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4219B-99BE-47AC-9E12-256292205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2e3650-d87e-4d52-8252-518c7423d8ce"/>
    <ds:schemaRef ds:uri="de64e440-603d-40b8-82b9-f703190a4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952161-EA63-41A5-96F9-AB4582FAD3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DDB493-10E8-4240-8E1E-C01C5223E42A}">
  <ds:schemaRefs>
    <ds:schemaRef ds:uri="http://schemas.microsoft.com/office/2006/metadata/properties"/>
    <ds:schemaRef ds:uri="http://schemas.microsoft.com/office/infopath/2007/PartnerControls"/>
    <ds:schemaRef ds:uri="de64e440-603d-40b8-82b9-f703190a455d"/>
    <ds:schemaRef ds:uri="342e3650-d87e-4d52-8252-518c7423d8ce"/>
  </ds:schemaRefs>
</ds:datastoreItem>
</file>

<file path=customXml/itemProps4.xml><?xml version="1.0" encoding="utf-8"?>
<ds:datastoreItem xmlns:ds="http://schemas.openxmlformats.org/officeDocument/2006/customXml" ds:itemID="{B4BB8FFA-CE6D-4F86-B6E5-68F536576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21</Pages>
  <Words>7344</Words>
  <Characters>43334</Characters>
  <Application>Microsoft Office Word</Application>
  <DocSecurity>0</DocSecurity>
  <Lines>361</Lines>
  <Paragraphs>101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INVIN</dc:creator>
  <cp:keywords/>
  <dc:description/>
  <cp:lastModifiedBy>Vendula Poslední</cp:lastModifiedBy>
  <cp:revision>150</cp:revision>
  <dcterms:created xsi:type="dcterms:W3CDTF">2025-01-14T14:23:00Z</dcterms:created>
  <dcterms:modified xsi:type="dcterms:W3CDTF">2025-11-11T13:04:00Z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VANA.JAKUB@kr-jihomoravsky.cz</vt:lpwstr>
  </property>
  <property fmtid="{D5CDD505-2E9C-101B-9397-08002B2CF9AE}" pid="5" name="MSIP_Label_690ebb53-23a2-471a-9c6e-17bd0d11311e_SetDate">
    <vt:lpwstr>2023-01-11T09:45:51.6210963Z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87b3504f-2189-45fc-950d-899f53bf6344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0x0101002CB4C0B24704E445BEB13BF28AFE93F4</vt:lpwstr>
  </property>
  <property fmtid="{D5CDD505-2E9C-101B-9397-08002B2CF9AE}" pid="12" name="MediaServiceImageTags">
    <vt:lpwstr/>
  </property>
</Properties>
</file>